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A57" w:rsidRPr="009C1521" w:rsidRDefault="003852D6" w:rsidP="009C1521">
      <w:pPr>
        <w:spacing w:after="0" w:line="240" w:lineRule="auto"/>
        <w:jc w:val="center"/>
        <w:rPr>
          <w:b/>
          <w:bCs/>
          <w:sz w:val="23"/>
          <w:szCs w:val="23"/>
        </w:rPr>
      </w:pPr>
      <w:r w:rsidRPr="00DA5700">
        <w:rPr>
          <w:noProof/>
          <w:sz w:val="23"/>
          <w:szCs w:val="23"/>
          <w:lang w:val="es-SV" w:eastAsia="es-SV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4941570</wp:posOffset>
            </wp:positionH>
            <wp:positionV relativeFrom="margin">
              <wp:posOffset>-352425</wp:posOffset>
            </wp:positionV>
            <wp:extent cx="695325" cy="661035"/>
            <wp:effectExtent l="0" t="0" r="9525" b="5715"/>
            <wp:wrapNone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5ED7" w:rsidRPr="00DA5700">
        <w:rPr>
          <w:noProof/>
          <w:sz w:val="23"/>
          <w:szCs w:val="23"/>
          <w:lang w:val="es-SV" w:eastAsia="es-SV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-361315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0A57" w:rsidRPr="00DA5700" w:rsidRDefault="00E60A57" w:rsidP="00E60A57">
      <w:pPr>
        <w:tabs>
          <w:tab w:val="clear" w:pos="1260"/>
        </w:tabs>
        <w:spacing w:after="0"/>
        <w:ind w:firstLine="0"/>
        <w:jc w:val="center"/>
        <w:rPr>
          <w:rFonts w:ascii="Bookman Old Style" w:eastAsia="Times New Roman" w:hAnsi="Bookman Old Style"/>
          <w:b/>
          <w:bCs/>
          <w:color w:val="002060"/>
          <w:sz w:val="23"/>
          <w:szCs w:val="23"/>
          <w:lang w:val="es-SV"/>
        </w:rPr>
      </w:pPr>
    </w:p>
    <w:p w:rsidR="00E60A57" w:rsidRPr="009C1521" w:rsidRDefault="00E60A57" w:rsidP="00E60A57">
      <w:pPr>
        <w:tabs>
          <w:tab w:val="clear" w:pos="1260"/>
        </w:tabs>
        <w:spacing w:after="0"/>
        <w:ind w:firstLine="0"/>
        <w:jc w:val="center"/>
        <w:rPr>
          <w:rFonts w:eastAsia="Times New Roman"/>
          <w:b/>
          <w:bCs/>
          <w:color w:val="002060"/>
          <w:sz w:val="23"/>
          <w:szCs w:val="23"/>
          <w:lang w:val="es-SV"/>
        </w:rPr>
      </w:pPr>
      <w:r w:rsidRPr="009C1521">
        <w:rPr>
          <w:rFonts w:eastAsia="Times New Roman"/>
          <w:b/>
          <w:bCs/>
          <w:color w:val="002060"/>
          <w:sz w:val="23"/>
          <w:szCs w:val="23"/>
          <w:lang w:val="es-SV"/>
        </w:rPr>
        <w:t>NUE 178-A-2014 (MV)</w:t>
      </w:r>
    </w:p>
    <w:p w:rsidR="00E60A57" w:rsidRPr="009C1521" w:rsidRDefault="00E60A57" w:rsidP="00E60A57">
      <w:pPr>
        <w:tabs>
          <w:tab w:val="clear" w:pos="1260"/>
        </w:tabs>
        <w:spacing w:after="0"/>
        <w:ind w:firstLine="0"/>
        <w:jc w:val="center"/>
        <w:rPr>
          <w:rFonts w:eastAsia="Times New Roman"/>
          <w:b/>
          <w:bCs/>
          <w:color w:val="002060"/>
          <w:sz w:val="23"/>
          <w:szCs w:val="23"/>
          <w:lang w:val="es-SV"/>
        </w:rPr>
      </w:pPr>
      <w:r w:rsidRPr="009C1521">
        <w:rPr>
          <w:b/>
          <w:color w:val="002060"/>
          <w:sz w:val="23"/>
          <w:szCs w:val="23"/>
        </w:rPr>
        <w:t xml:space="preserve">López Infantozzi </w:t>
      </w:r>
      <w:r w:rsidR="001152EC">
        <w:rPr>
          <w:rFonts w:eastAsia="Times New Roman"/>
          <w:b/>
          <w:bCs/>
          <w:color w:val="002060"/>
          <w:sz w:val="23"/>
          <w:szCs w:val="23"/>
          <w:lang w:val="es-SV"/>
        </w:rPr>
        <w:t>contra Presidencia de la Repú</w:t>
      </w:r>
      <w:bookmarkStart w:id="0" w:name="_GoBack"/>
      <w:bookmarkEnd w:id="0"/>
      <w:r w:rsidRPr="009C1521">
        <w:rPr>
          <w:rFonts w:eastAsia="Times New Roman"/>
          <w:b/>
          <w:bCs/>
          <w:color w:val="002060"/>
          <w:sz w:val="23"/>
          <w:szCs w:val="23"/>
          <w:lang w:val="es-SV"/>
        </w:rPr>
        <w:t>blica</w:t>
      </w:r>
    </w:p>
    <w:p w:rsidR="00E60A57" w:rsidRPr="009C1521" w:rsidRDefault="006F6475" w:rsidP="00E60A57">
      <w:pPr>
        <w:tabs>
          <w:tab w:val="clear" w:pos="1260"/>
        </w:tabs>
        <w:ind w:firstLine="0"/>
        <w:jc w:val="center"/>
        <w:rPr>
          <w:rFonts w:eastAsia="Times New Roman"/>
          <w:b/>
          <w:bCs/>
          <w:color w:val="002060"/>
          <w:sz w:val="23"/>
          <w:szCs w:val="23"/>
          <w:lang w:val="es-SV"/>
        </w:rPr>
      </w:pPr>
      <w:r>
        <w:rPr>
          <w:rFonts w:eastAsia="Times New Roman"/>
          <w:b/>
          <w:bCs/>
          <w:color w:val="002060"/>
          <w:sz w:val="23"/>
          <w:szCs w:val="23"/>
          <w:lang w:val="es-SV"/>
        </w:rPr>
        <w:t>Resolución definitiva</w:t>
      </w:r>
    </w:p>
    <w:p w:rsidR="00E60A57" w:rsidRPr="009C1521" w:rsidRDefault="00E60A57" w:rsidP="00E60A57">
      <w:pPr>
        <w:ind w:firstLine="0"/>
        <w:rPr>
          <w:rFonts w:eastAsia="Times New Roman"/>
          <w:sz w:val="23"/>
          <w:szCs w:val="23"/>
        </w:rPr>
      </w:pPr>
      <w:r w:rsidRPr="009C1521">
        <w:rPr>
          <w:rFonts w:eastAsia="Times New Roman"/>
          <w:b/>
          <w:bCs/>
          <w:sz w:val="23"/>
          <w:szCs w:val="23"/>
        </w:rPr>
        <w:t>INSTITUTO DE ACCESO A LA INFORMACIÓN PÚBLICA</w:t>
      </w:r>
      <w:r w:rsidRPr="009C1521">
        <w:rPr>
          <w:rFonts w:eastAsia="Times New Roman"/>
          <w:sz w:val="23"/>
          <w:szCs w:val="23"/>
        </w:rPr>
        <w:t>:</w:t>
      </w:r>
      <w:r w:rsidRPr="009C1521">
        <w:rPr>
          <w:rFonts w:eastAsia="Times New Roman"/>
          <w:b/>
          <w:bCs/>
          <w:sz w:val="23"/>
          <w:szCs w:val="23"/>
        </w:rPr>
        <w:t xml:space="preserve"> </w:t>
      </w:r>
      <w:r w:rsidRPr="009C1521">
        <w:rPr>
          <w:rFonts w:eastAsia="Times New Roman"/>
          <w:sz w:val="23"/>
          <w:szCs w:val="23"/>
        </w:rPr>
        <w:t xml:space="preserve">San Salvador, a las </w:t>
      </w:r>
      <w:r w:rsidR="001064F2">
        <w:rPr>
          <w:rFonts w:eastAsia="Times New Roman"/>
          <w:sz w:val="23"/>
          <w:szCs w:val="23"/>
        </w:rPr>
        <w:t>once</w:t>
      </w:r>
      <w:r w:rsidRPr="009C1521">
        <w:rPr>
          <w:rFonts w:eastAsia="Times New Roman"/>
          <w:sz w:val="23"/>
          <w:szCs w:val="23"/>
        </w:rPr>
        <w:t xml:space="preserve"> horas y </w:t>
      </w:r>
      <w:r w:rsidR="00CF2872">
        <w:rPr>
          <w:rFonts w:eastAsia="Times New Roman"/>
          <w:sz w:val="23"/>
          <w:szCs w:val="23"/>
        </w:rPr>
        <w:t>diez</w:t>
      </w:r>
      <w:r w:rsidRPr="009C1521">
        <w:rPr>
          <w:rFonts w:eastAsia="Times New Roman"/>
          <w:sz w:val="23"/>
          <w:szCs w:val="23"/>
        </w:rPr>
        <w:t xml:space="preserve"> </w:t>
      </w:r>
      <w:r w:rsidR="00445EDC" w:rsidRPr="009C1521">
        <w:rPr>
          <w:rFonts w:eastAsia="Times New Roman"/>
          <w:sz w:val="23"/>
          <w:szCs w:val="23"/>
        </w:rPr>
        <w:t xml:space="preserve">minutos </w:t>
      </w:r>
      <w:r w:rsidRPr="009C1521">
        <w:rPr>
          <w:rFonts w:eastAsia="Times New Roman"/>
          <w:sz w:val="23"/>
          <w:szCs w:val="23"/>
        </w:rPr>
        <w:t xml:space="preserve">del </w:t>
      </w:r>
      <w:r w:rsidR="006F6475">
        <w:rPr>
          <w:rFonts w:eastAsia="Times New Roman"/>
          <w:sz w:val="23"/>
          <w:szCs w:val="23"/>
        </w:rPr>
        <w:t>treinta y uno</w:t>
      </w:r>
      <w:r w:rsidR="00445EDC" w:rsidRPr="009C1521">
        <w:rPr>
          <w:rFonts w:eastAsia="Times New Roman"/>
          <w:sz w:val="23"/>
          <w:szCs w:val="23"/>
        </w:rPr>
        <w:t xml:space="preserve"> de </w:t>
      </w:r>
      <w:r w:rsidR="006F6475">
        <w:rPr>
          <w:rFonts w:eastAsia="Times New Roman"/>
          <w:sz w:val="23"/>
          <w:szCs w:val="23"/>
        </w:rPr>
        <w:t xml:space="preserve">agosto </w:t>
      </w:r>
      <w:r w:rsidR="00445EDC" w:rsidRPr="009C1521">
        <w:rPr>
          <w:rFonts w:eastAsia="Times New Roman"/>
          <w:sz w:val="23"/>
          <w:szCs w:val="23"/>
        </w:rPr>
        <w:t>de dos mil quince.</w:t>
      </w:r>
    </w:p>
    <w:p w:rsidR="00E60A57" w:rsidRPr="009C1521" w:rsidRDefault="006F6475" w:rsidP="00E60A57">
      <w:pPr>
        <w:spacing w:after="240"/>
        <w:ind w:firstLine="720"/>
        <w:rPr>
          <w:b/>
          <w:sz w:val="23"/>
          <w:szCs w:val="23"/>
        </w:rPr>
      </w:pPr>
      <w:r>
        <w:rPr>
          <w:sz w:val="23"/>
          <w:szCs w:val="23"/>
        </w:rPr>
        <w:t>Este</w:t>
      </w:r>
      <w:r w:rsidR="00B81131" w:rsidRPr="009C1521">
        <w:rPr>
          <w:sz w:val="23"/>
          <w:szCs w:val="23"/>
        </w:rPr>
        <w:t xml:space="preserve"> </w:t>
      </w:r>
      <w:r w:rsidR="00E60A57" w:rsidRPr="009C1521">
        <w:rPr>
          <w:sz w:val="23"/>
          <w:szCs w:val="23"/>
        </w:rPr>
        <w:t xml:space="preserve">procedimiento de apelación </w:t>
      </w:r>
      <w:r w:rsidR="00D051E6">
        <w:rPr>
          <w:sz w:val="23"/>
          <w:szCs w:val="23"/>
        </w:rPr>
        <w:t>fue iniciado</w:t>
      </w:r>
      <w:r w:rsidR="00E60A57" w:rsidRPr="009C1521">
        <w:rPr>
          <w:sz w:val="23"/>
          <w:szCs w:val="23"/>
        </w:rPr>
        <w:t xml:space="preserve"> por el ciudadano</w:t>
      </w:r>
      <w:r>
        <w:rPr>
          <w:b/>
          <w:sz w:val="23"/>
          <w:szCs w:val="23"/>
        </w:rPr>
        <w:t xml:space="preserve"> Carlos André</w:t>
      </w:r>
      <w:r w:rsidR="00E60A57" w:rsidRPr="009C1521">
        <w:rPr>
          <w:b/>
          <w:sz w:val="23"/>
          <w:szCs w:val="23"/>
        </w:rPr>
        <w:t>s López Infantozzi</w:t>
      </w:r>
      <w:r w:rsidR="00E60A57" w:rsidRPr="009C1521">
        <w:rPr>
          <w:sz w:val="23"/>
          <w:szCs w:val="23"/>
        </w:rPr>
        <w:t xml:space="preserve">, contra la resolución </w:t>
      </w:r>
      <w:r w:rsidR="00391975" w:rsidRPr="009C1521">
        <w:rPr>
          <w:sz w:val="23"/>
          <w:szCs w:val="23"/>
        </w:rPr>
        <w:t xml:space="preserve">emitida por el </w:t>
      </w:r>
      <w:r w:rsidR="00E60A57" w:rsidRPr="009C1521">
        <w:rPr>
          <w:sz w:val="23"/>
          <w:szCs w:val="23"/>
        </w:rPr>
        <w:t xml:space="preserve">Oficial de Información de la </w:t>
      </w:r>
      <w:r>
        <w:rPr>
          <w:sz w:val="23"/>
          <w:szCs w:val="23"/>
        </w:rPr>
        <w:t>Presidencia de la Repú</w:t>
      </w:r>
      <w:r w:rsidR="00E60A57" w:rsidRPr="006F6475">
        <w:rPr>
          <w:sz w:val="23"/>
          <w:szCs w:val="23"/>
        </w:rPr>
        <w:t>blica</w:t>
      </w:r>
      <w:r w:rsidR="00E60A57" w:rsidRPr="009C1521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CA</w:t>
      </w:r>
      <w:r w:rsidR="00E60A57" w:rsidRPr="009C1521">
        <w:rPr>
          <w:b/>
          <w:sz w:val="23"/>
          <w:szCs w:val="23"/>
        </w:rPr>
        <w:t>PR</w:t>
      </w:r>
      <w:r>
        <w:rPr>
          <w:b/>
          <w:sz w:val="23"/>
          <w:szCs w:val="23"/>
        </w:rPr>
        <w:t>ES</w:t>
      </w:r>
      <w:r w:rsidR="00E60A57" w:rsidRPr="009C1521">
        <w:rPr>
          <w:b/>
          <w:sz w:val="23"/>
          <w:szCs w:val="23"/>
        </w:rPr>
        <w:t>)</w:t>
      </w:r>
      <w:r w:rsidR="00E60A57" w:rsidRPr="009C1521">
        <w:rPr>
          <w:sz w:val="23"/>
          <w:szCs w:val="23"/>
        </w:rPr>
        <w:t>.</w:t>
      </w:r>
    </w:p>
    <w:p w:rsidR="00E60A57" w:rsidRPr="009C1521" w:rsidRDefault="00E60A57" w:rsidP="00E60A57">
      <w:pPr>
        <w:spacing w:after="240"/>
        <w:ind w:firstLine="720"/>
        <w:rPr>
          <w:b/>
          <w:sz w:val="23"/>
          <w:szCs w:val="23"/>
        </w:rPr>
      </w:pPr>
      <w:r w:rsidRPr="009C1521">
        <w:rPr>
          <w:b/>
          <w:sz w:val="23"/>
          <w:szCs w:val="23"/>
        </w:rPr>
        <w:t>A. ANTECEDENTES DE HECHO</w:t>
      </w:r>
    </w:p>
    <w:p w:rsidR="00DF2989" w:rsidRPr="009C1521" w:rsidRDefault="00E60A57" w:rsidP="00DF2989">
      <w:pPr>
        <w:rPr>
          <w:sz w:val="23"/>
          <w:szCs w:val="23"/>
        </w:rPr>
      </w:pPr>
      <w:r w:rsidRPr="009C1521">
        <w:rPr>
          <w:b/>
          <w:bCs/>
          <w:sz w:val="23"/>
          <w:szCs w:val="23"/>
        </w:rPr>
        <w:t>I</w:t>
      </w:r>
      <w:r w:rsidRPr="00F72048">
        <w:rPr>
          <w:bCs/>
          <w:sz w:val="23"/>
          <w:szCs w:val="23"/>
        </w:rPr>
        <w:t>.</w:t>
      </w:r>
      <w:r w:rsidRPr="009C1521">
        <w:rPr>
          <w:bCs/>
          <w:sz w:val="23"/>
          <w:szCs w:val="23"/>
        </w:rPr>
        <w:t xml:space="preserve"> </w:t>
      </w:r>
      <w:r w:rsidRPr="009C1521">
        <w:rPr>
          <w:sz w:val="23"/>
          <w:szCs w:val="23"/>
        </w:rPr>
        <w:t xml:space="preserve">El apelante solicitó a </w:t>
      </w:r>
      <w:r w:rsidR="006F6475" w:rsidRPr="006F6475">
        <w:rPr>
          <w:b/>
          <w:sz w:val="23"/>
          <w:szCs w:val="23"/>
        </w:rPr>
        <w:t>CAPRES</w:t>
      </w:r>
      <w:r w:rsidR="005C6AFB" w:rsidRPr="009C1521">
        <w:rPr>
          <w:sz w:val="23"/>
          <w:szCs w:val="23"/>
        </w:rPr>
        <w:t xml:space="preserve"> </w:t>
      </w:r>
      <w:r w:rsidR="00D051E6" w:rsidRPr="009C1521">
        <w:rPr>
          <w:sz w:val="23"/>
          <w:szCs w:val="23"/>
        </w:rPr>
        <w:t>copias digitales de todas las resoluciones declarativas de clasificación de reserva, emitidas</w:t>
      </w:r>
      <w:r w:rsidR="00A133A5" w:rsidRPr="009C1521">
        <w:rPr>
          <w:sz w:val="23"/>
          <w:szCs w:val="23"/>
        </w:rPr>
        <w:t xml:space="preserve"> de con</w:t>
      </w:r>
      <w:r w:rsidR="004A688B" w:rsidRPr="009C1521">
        <w:rPr>
          <w:sz w:val="23"/>
          <w:szCs w:val="23"/>
        </w:rPr>
        <w:t xml:space="preserve">formidad </w:t>
      </w:r>
      <w:r w:rsidR="006F6475">
        <w:rPr>
          <w:sz w:val="23"/>
          <w:szCs w:val="23"/>
        </w:rPr>
        <w:t>a</w:t>
      </w:r>
      <w:r w:rsidR="004A688B" w:rsidRPr="009C1521">
        <w:rPr>
          <w:sz w:val="23"/>
          <w:szCs w:val="23"/>
        </w:rPr>
        <w:t xml:space="preserve">l Art. 21 de la Ley de Acceso a la Información </w:t>
      </w:r>
      <w:r w:rsidR="0080347A" w:rsidRPr="009C1521">
        <w:rPr>
          <w:sz w:val="23"/>
          <w:szCs w:val="23"/>
        </w:rPr>
        <w:t>Pública</w:t>
      </w:r>
      <w:r w:rsidR="004A688B" w:rsidRPr="009C1521">
        <w:rPr>
          <w:sz w:val="23"/>
          <w:szCs w:val="23"/>
        </w:rPr>
        <w:t xml:space="preserve"> (LAIP).</w:t>
      </w:r>
    </w:p>
    <w:p w:rsidR="00391975" w:rsidRPr="009C1521" w:rsidRDefault="00ED2EEE" w:rsidP="003D5709">
      <w:pPr>
        <w:rPr>
          <w:sz w:val="23"/>
          <w:szCs w:val="23"/>
        </w:rPr>
      </w:pPr>
      <w:r w:rsidRPr="009C1521">
        <w:rPr>
          <w:sz w:val="23"/>
          <w:szCs w:val="23"/>
        </w:rPr>
        <w:t>En respuesta, el</w:t>
      </w:r>
      <w:r w:rsidR="00E60A57" w:rsidRPr="009C1521">
        <w:rPr>
          <w:sz w:val="23"/>
          <w:szCs w:val="23"/>
        </w:rPr>
        <w:t xml:space="preserve"> Oficial de Información de </w:t>
      </w:r>
      <w:r w:rsidR="006F6475" w:rsidRPr="006F6475">
        <w:rPr>
          <w:b/>
          <w:sz w:val="23"/>
          <w:szCs w:val="23"/>
          <w:lang w:val="es-SV"/>
        </w:rPr>
        <w:t>CAPRES</w:t>
      </w:r>
      <w:r w:rsidR="00E60A57" w:rsidRPr="009C1521">
        <w:rPr>
          <w:sz w:val="23"/>
          <w:szCs w:val="23"/>
        </w:rPr>
        <w:t xml:space="preserve"> </w:t>
      </w:r>
      <w:r w:rsidR="00D051E6">
        <w:rPr>
          <w:sz w:val="23"/>
          <w:szCs w:val="23"/>
        </w:rPr>
        <w:t>declaró improcedente</w:t>
      </w:r>
      <w:r w:rsidR="006F6475">
        <w:rPr>
          <w:sz w:val="23"/>
          <w:szCs w:val="23"/>
        </w:rPr>
        <w:t xml:space="preserve"> l</w:t>
      </w:r>
      <w:r w:rsidR="00745759" w:rsidRPr="009C1521">
        <w:rPr>
          <w:sz w:val="23"/>
          <w:szCs w:val="23"/>
        </w:rPr>
        <w:t>a solicitud,</w:t>
      </w:r>
      <w:r w:rsidR="006F6475">
        <w:rPr>
          <w:sz w:val="23"/>
          <w:szCs w:val="23"/>
        </w:rPr>
        <w:t xml:space="preserve"> bajo el argumento que había</w:t>
      </w:r>
      <w:r w:rsidR="00745759" w:rsidRPr="009C1521">
        <w:rPr>
          <w:sz w:val="23"/>
          <w:szCs w:val="23"/>
        </w:rPr>
        <w:t xml:space="preserve"> </w:t>
      </w:r>
      <w:r w:rsidR="00AB5502" w:rsidRPr="009C1521">
        <w:rPr>
          <w:sz w:val="23"/>
          <w:szCs w:val="23"/>
        </w:rPr>
        <w:t>entregado</w:t>
      </w:r>
      <w:r w:rsidR="006F6475">
        <w:rPr>
          <w:sz w:val="23"/>
          <w:szCs w:val="23"/>
        </w:rPr>
        <w:t xml:space="preserve"> anteriormente al apelante</w:t>
      </w:r>
      <w:r w:rsidR="00AB5502" w:rsidRPr="009C1521">
        <w:rPr>
          <w:sz w:val="23"/>
          <w:szCs w:val="23"/>
        </w:rPr>
        <w:t xml:space="preserve"> la información</w:t>
      </w:r>
      <w:r w:rsidR="00745759" w:rsidRPr="009C1521">
        <w:rPr>
          <w:sz w:val="23"/>
          <w:szCs w:val="23"/>
        </w:rPr>
        <w:t xml:space="preserve"> en</w:t>
      </w:r>
      <w:r w:rsidR="006F6475">
        <w:rPr>
          <w:sz w:val="23"/>
          <w:szCs w:val="23"/>
        </w:rPr>
        <w:t xml:space="preserve"> otro</w:t>
      </w:r>
      <w:r w:rsidR="00745759" w:rsidRPr="009C1521">
        <w:rPr>
          <w:sz w:val="23"/>
          <w:szCs w:val="23"/>
        </w:rPr>
        <w:t xml:space="preserve"> procedimiento de acceso a </w:t>
      </w:r>
      <w:r w:rsidR="006F6475">
        <w:rPr>
          <w:sz w:val="23"/>
          <w:szCs w:val="23"/>
        </w:rPr>
        <w:t>la información (</w:t>
      </w:r>
      <w:r w:rsidR="00C618CB" w:rsidRPr="009C1521">
        <w:rPr>
          <w:sz w:val="23"/>
          <w:szCs w:val="23"/>
        </w:rPr>
        <w:t>referencia 145</w:t>
      </w:r>
      <w:r w:rsidR="005E3E02" w:rsidRPr="009C1521">
        <w:rPr>
          <w:sz w:val="23"/>
          <w:szCs w:val="23"/>
        </w:rPr>
        <w:t>-</w:t>
      </w:r>
      <w:r w:rsidR="006F6475">
        <w:rPr>
          <w:sz w:val="23"/>
          <w:szCs w:val="23"/>
        </w:rPr>
        <w:t>2014)</w:t>
      </w:r>
      <w:r w:rsidR="00745759" w:rsidRPr="009C1521">
        <w:rPr>
          <w:sz w:val="23"/>
          <w:szCs w:val="23"/>
        </w:rPr>
        <w:t xml:space="preserve"> </w:t>
      </w:r>
      <w:r w:rsidR="005345E9" w:rsidRPr="009C1521">
        <w:rPr>
          <w:sz w:val="23"/>
          <w:szCs w:val="23"/>
        </w:rPr>
        <w:t>y por considerar que</w:t>
      </w:r>
      <w:r w:rsidR="006F6475">
        <w:rPr>
          <w:sz w:val="23"/>
          <w:szCs w:val="23"/>
        </w:rPr>
        <w:t xml:space="preserve"> el caso</w:t>
      </w:r>
      <w:r w:rsidR="005345E9" w:rsidRPr="009C1521">
        <w:rPr>
          <w:sz w:val="23"/>
          <w:szCs w:val="23"/>
        </w:rPr>
        <w:t xml:space="preserve"> se enmarca </w:t>
      </w:r>
      <w:r w:rsidR="00391975" w:rsidRPr="009C1521">
        <w:rPr>
          <w:sz w:val="23"/>
          <w:szCs w:val="23"/>
        </w:rPr>
        <w:t xml:space="preserve">en </w:t>
      </w:r>
      <w:r w:rsidR="005E3E02" w:rsidRPr="009C1521">
        <w:rPr>
          <w:sz w:val="23"/>
          <w:szCs w:val="23"/>
        </w:rPr>
        <w:t xml:space="preserve">una excepción legal para no </w:t>
      </w:r>
      <w:r w:rsidR="00B94DBB" w:rsidRPr="009C1521">
        <w:rPr>
          <w:sz w:val="23"/>
          <w:szCs w:val="23"/>
        </w:rPr>
        <w:t xml:space="preserve">tramitar </w:t>
      </w:r>
      <w:r w:rsidR="005345E9" w:rsidRPr="009C1521">
        <w:rPr>
          <w:sz w:val="23"/>
          <w:szCs w:val="23"/>
        </w:rPr>
        <w:t>la solicitud</w:t>
      </w:r>
      <w:r w:rsidR="006F6475">
        <w:rPr>
          <w:sz w:val="23"/>
          <w:szCs w:val="23"/>
        </w:rPr>
        <w:t>,</w:t>
      </w:r>
      <w:r w:rsidR="005345E9" w:rsidRPr="009C1521">
        <w:rPr>
          <w:sz w:val="23"/>
          <w:szCs w:val="23"/>
        </w:rPr>
        <w:t xml:space="preserve"> </w:t>
      </w:r>
      <w:r w:rsidR="006F6475">
        <w:rPr>
          <w:sz w:val="23"/>
          <w:szCs w:val="23"/>
        </w:rPr>
        <w:t>según el</w:t>
      </w:r>
      <w:r w:rsidR="005345E9" w:rsidRPr="009C1521">
        <w:rPr>
          <w:sz w:val="23"/>
          <w:szCs w:val="23"/>
        </w:rPr>
        <w:t xml:space="preserve"> Art. 74 letra “b” de la LAIP</w:t>
      </w:r>
      <w:r w:rsidR="00CF2E74">
        <w:rPr>
          <w:sz w:val="23"/>
          <w:szCs w:val="23"/>
        </w:rPr>
        <w:t>, que prevé: “Cuando la información se encuentre disponible públicamente</w:t>
      </w:r>
      <w:r w:rsidR="003D5709" w:rsidRPr="009C1521">
        <w:rPr>
          <w:sz w:val="23"/>
          <w:szCs w:val="23"/>
        </w:rPr>
        <w:t>.</w:t>
      </w:r>
      <w:r w:rsidR="00CF2E74">
        <w:rPr>
          <w:sz w:val="23"/>
          <w:szCs w:val="23"/>
        </w:rPr>
        <w:t xml:space="preserve"> En este caso, [el Oficial] deberá indicar al solicitante el lugar donde se encuentra la información”.</w:t>
      </w:r>
    </w:p>
    <w:p w:rsidR="00ED2EEE" w:rsidRPr="009C1521" w:rsidRDefault="00F72048" w:rsidP="003D5709">
      <w:pPr>
        <w:rPr>
          <w:sz w:val="23"/>
          <w:szCs w:val="23"/>
        </w:rPr>
      </w:pPr>
      <w:r>
        <w:rPr>
          <w:sz w:val="23"/>
          <w:szCs w:val="23"/>
        </w:rPr>
        <w:t>Inconforme con ello,</w:t>
      </w:r>
      <w:r w:rsidR="003D5709" w:rsidRPr="009C1521">
        <w:rPr>
          <w:sz w:val="23"/>
          <w:szCs w:val="23"/>
        </w:rPr>
        <w:t xml:space="preserve"> </w:t>
      </w:r>
      <w:r>
        <w:rPr>
          <w:sz w:val="23"/>
          <w:szCs w:val="23"/>
        </w:rPr>
        <w:t>e</w:t>
      </w:r>
      <w:r w:rsidR="00E60A57" w:rsidRPr="009C1521">
        <w:rPr>
          <w:sz w:val="23"/>
          <w:szCs w:val="23"/>
        </w:rPr>
        <w:t>l apelante</w:t>
      </w:r>
      <w:r w:rsidR="00ED2EEE" w:rsidRPr="009C1521">
        <w:rPr>
          <w:sz w:val="23"/>
          <w:szCs w:val="23"/>
        </w:rPr>
        <w:t xml:space="preserve"> </w:t>
      </w:r>
      <w:r>
        <w:rPr>
          <w:sz w:val="23"/>
          <w:szCs w:val="23"/>
        </w:rPr>
        <w:t>manifiesta</w:t>
      </w:r>
      <w:r w:rsidR="00E60A57" w:rsidRPr="009C1521">
        <w:rPr>
          <w:sz w:val="23"/>
          <w:szCs w:val="23"/>
        </w:rPr>
        <w:t xml:space="preserve"> que </w:t>
      </w:r>
      <w:r w:rsidR="00ED2EEE" w:rsidRPr="009C1521">
        <w:rPr>
          <w:sz w:val="23"/>
          <w:szCs w:val="23"/>
        </w:rPr>
        <w:t>el Oficial de Información de</w:t>
      </w:r>
      <w:r w:rsidR="006F6475">
        <w:rPr>
          <w:sz w:val="23"/>
          <w:szCs w:val="23"/>
        </w:rPr>
        <w:t xml:space="preserve"> </w:t>
      </w:r>
      <w:r w:rsidR="006F6475" w:rsidRPr="006F6475">
        <w:rPr>
          <w:b/>
          <w:sz w:val="23"/>
          <w:szCs w:val="23"/>
        </w:rPr>
        <w:t>CAPRES</w:t>
      </w:r>
      <w:r w:rsidR="00ED2EEE" w:rsidRPr="009C1521">
        <w:rPr>
          <w:sz w:val="23"/>
          <w:szCs w:val="23"/>
        </w:rPr>
        <w:t xml:space="preserve"> </w:t>
      </w:r>
      <w:r w:rsidR="008156AF" w:rsidRPr="009C1521">
        <w:rPr>
          <w:sz w:val="23"/>
          <w:szCs w:val="23"/>
        </w:rPr>
        <w:t>le entregó</w:t>
      </w:r>
      <w:r w:rsidR="00ED2EEE" w:rsidRPr="009C1521">
        <w:rPr>
          <w:sz w:val="23"/>
          <w:szCs w:val="23"/>
        </w:rPr>
        <w:t xml:space="preserve"> la información rela</w:t>
      </w:r>
      <w:r>
        <w:rPr>
          <w:sz w:val="23"/>
          <w:szCs w:val="23"/>
        </w:rPr>
        <w:t>cionada con</w:t>
      </w:r>
      <w:r w:rsidR="00ED2EEE" w:rsidRPr="009C1521">
        <w:rPr>
          <w:sz w:val="23"/>
          <w:szCs w:val="23"/>
        </w:rPr>
        <w:t xml:space="preserve"> las denegatorias</w:t>
      </w:r>
      <w:r w:rsidR="005A7BC8" w:rsidRPr="009C1521">
        <w:rPr>
          <w:sz w:val="23"/>
          <w:szCs w:val="23"/>
        </w:rPr>
        <w:t xml:space="preserve"> de solicitudes de información</w:t>
      </w:r>
      <w:r w:rsidR="005E3E02" w:rsidRPr="009C1521">
        <w:rPr>
          <w:sz w:val="23"/>
          <w:szCs w:val="23"/>
        </w:rPr>
        <w:t xml:space="preserve"> por c</w:t>
      </w:r>
      <w:r w:rsidR="00383318" w:rsidRPr="009C1521">
        <w:rPr>
          <w:sz w:val="23"/>
          <w:szCs w:val="23"/>
        </w:rPr>
        <w:t>ausal de reserva</w:t>
      </w:r>
      <w:r>
        <w:rPr>
          <w:sz w:val="23"/>
          <w:szCs w:val="23"/>
        </w:rPr>
        <w:t>,</w:t>
      </w:r>
      <w:r w:rsidR="00D051E6">
        <w:rPr>
          <w:sz w:val="23"/>
          <w:szCs w:val="23"/>
        </w:rPr>
        <w:t xml:space="preserve"> emitidas en procedimientos de acceso a la información</w:t>
      </w:r>
      <w:r w:rsidR="00383318" w:rsidRPr="009C1521">
        <w:rPr>
          <w:sz w:val="23"/>
          <w:szCs w:val="23"/>
        </w:rPr>
        <w:t xml:space="preserve"> y no los actos </w:t>
      </w:r>
      <w:r w:rsidR="00D051E6">
        <w:rPr>
          <w:sz w:val="23"/>
          <w:szCs w:val="23"/>
        </w:rPr>
        <w:t>declarativos</w:t>
      </w:r>
      <w:r w:rsidR="00D051E6" w:rsidRPr="009C1521">
        <w:rPr>
          <w:sz w:val="23"/>
          <w:szCs w:val="23"/>
        </w:rPr>
        <w:t xml:space="preserve"> </w:t>
      </w:r>
      <w:r w:rsidR="00383318" w:rsidRPr="009C1521">
        <w:rPr>
          <w:sz w:val="23"/>
          <w:szCs w:val="23"/>
        </w:rPr>
        <w:t xml:space="preserve">de reserva de la </w:t>
      </w:r>
      <w:r>
        <w:rPr>
          <w:sz w:val="23"/>
          <w:szCs w:val="23"/>
        </w:rPr>
        <w:t>información</w:t>
      </w:r>
      <w:r w:rsidR="00383318" w:rsidRPr="009C1521">
        <w:rPr>
          <w:sz w:val="23"/>
          <w:szCs w:val="23"/>
        </w:rPr>
        <w:t>.</w:t>
      </w:r>
    </w:p>
    <w:p w:rsidR="005F7F81" w:rsidRPr="009C1521" w:rsidRDefault="00E60A57" w:rsidP="00F336AB">
      <w:pPr>
        <w:rPr>
          <w:sz w:val="23"/>
          <w:szCs w:val="23"/>
        </w:rPr>
      </w:pPr>
      <w:r w:rsidRPr="009C1521">
        <w:rPr>
          <w:b/>
          <w:sz w:val="23"/>
          <w:szCs w:val="23"/>
        </w:rPr>
        <w:t>II</w:t>
      </w:r>
      <w:r w:rsidRPr="00F72048">
        <w:rPr>
          <w:sz w:val="23"/>
          <w:szCs w:val="23"/>
        </w:rPr>
        <w:t>.</w:t>
      </w:r>
      <w:r w:rsidRPr="009C1521">
        <w:rPr>
          <w:b/>
          <w:sz w:val="23"/>
          <w:szCs w:val="23"/>
        </w:rPr>
        <w:t xml:space="preserve"> </w:t>
      </w:r>
      <w:r w:rsidR="00383318" w:rsidRPr="009C1521">
        <w:rPr>
          <w:sz w:val="23"/>
          <w:szCs w:val="23"/>
        </w:rPr>
        <w:t xml:space="preserve">Admitido el recurso, se requirió a </w:t>
      </w:r>
      <w:r w:rsidR="00F72048" w:rsidRPr="00F72048">
        <w:rPr>
          <w:b/>
          <w:sz w:val="23"/>
          <w:szCs w:val="23"/>
        </w:rPr>
        <w:t>CAPRES</w:t>
      </w:r>
      <w:r w:rsidR="00383318" w:rsidRPr="009C1521">
        <w:rPr>
          <w:b/>
          <w:sz w:val="23"/>
          <w:szCs w:val="23"/>
        </w:rPr>
        <w:t xml:space="preserve"> </w:t>
      </w:r>
      <w:r w:rsidR="00383318" w:rsidRPr="009C1521">
        <w:rPr>
          <w:sz w:val="23"/>
          <w:szCs w:val="23"/>
        </w:rPr>
        <w:t>que rindiera el informe justificativo del Art. 88 de la LAIP</w:t>
      </w:r>
      <w:r w:rsidR="00B12245" w:rsidRPr="009C1521">
        <w:rPr>
          <w:sz w:val="23"/>
          <w:szCs w:val="23"/>
        </w:rPr>
        <w:t>.</w:t>
      </w:r>
      <w:r w:rsidR="00F336AB" w:rsidRPr="009C1521">
        <w:rPr>
          <w:sz w:val="23"/>
          <w:szCs w:val="23"/>
        </w:rPr>
        <w:t xml:space="preserve"> </w:t>
      </w:r>
      <w:r w:rsidR="00B12245" w:rsidRPr="009C1521">
        <w:rPr>
          <w:sz w:val="23"/>
          <w:szCs w:val="23"/>
        </w:rPr>
        <w:t>El ente obligado</w:t>
      </w:r>
      <w:r w:rsidR="005C6AFB" w:rsidRPr="009C1521">
        <w:rPr>
          <w:sz w:val="23"/>
          <w:szCs w:val="23"/>
        </w:rPr>
        <w:t xml:space="preserve"> </w:t>
      </w:r>
      <w:r w:rsidR="007849C0">
        <w:rPr>
          <w:sz w:val="23"/>
          <w:szCs w:val="23"/>
        </w:rPr>
        <w:t xml:space="preserve">ratificó la resolución impugnada y </w:t>
      </w:r>
      <w:r w:rsidR="00B12245" w:rsidRPr="009C1521">
        <w:rPr>
          <w:sz w:val="23"/>
          <w:szCs w:val="23"/>
        </w:rPr>
        <w:t xml:space="preserve">solicitó la </w:t>
      </w:r>
      <w:r w:rsidR="00B94548" w:rsidRPr="009C1521">
        <w:rPr>
          <w:sz w:val="23"/>
          <w:szCs w:val="23"/>
        </w:rPr>
        <w:t>i</w:t>
      </w:r>
      <w:r w:rsidR="00B12245" w:rsidRPr="009C1521">
        <w:rPr>
          <w:sz w:val="23"/>
          <w:szCs w:val="23"/>
        </w:rPr>
        <w:t>nadmisibilidad de</w:t>
      </w:r>
      <w:r w:rsidR="00F72048">
        <w:rPr>
          <w:sz w:val="23"/>
          <w:szCs w:val="23"/>
        </w:rPr>
        <w:t>l caso,</w:t>
      </w:r>
      <w:r w:rsidR="00D051E6">
        <w:rPr>
          <w:sz w:val="23"/>
          <w:szCs w:val="23"/>
        </w:rPr>
        <w:t xml:space="preserve"> petición que fue declarada</w:t>
      </w:r>
      <w:r w:rsidR="00B12245" w:rsidRPr="009C1521">
        <w:rPr>
          <w:sz w:val="23"/>
          <w:szCs w:val="23"/>
        </w:rPr>
        <w:t xml:space="preserve"> sin lugar</w:t>
      </w:r>
      <w:r w:rsidR="00F72048">
        <w:rPr>
          <w:sz w:val="23"/>
          <w:szCs w:val="23"/>
        </w:rPr>
        <w:t xml:space="preserve"> tal como consta en el expediente</w:t>
      </w:r>
      <w:r w:rsidR="007849C0">
        <w:rPr>
          <w:sz w:val="23"/>
          <w:szCs w:val="23"/>
        </w:rPr>
        <w:t xml:space="preserve">. </w:t>
      </w:r>
    </w:p>
    <w:p w:rsidR="004A23BE" w:rsidRPr="009C1521" w:rsidRDefault="00E60A57" w:rsidP="004A23BE">
      <w:pPr>
        <w:rPr>
          <w:sz w:val="23"/>
          <w:szCs w:val="23"/>
        </w:rPr>
      </w:pPr>
      <w:r w:rsidRPr="009C1521">
        <w:rPr>
          <w:b/>
          <w:sz w:val="23"/>
          <w:szCs w:val="23"/>
        </w:rPr>
        <w:t>III</w:t>
      </w:r>
      <w:r w:rsidRPr="00F72048">
        <w:rPr>
          <w:sz w:val="23"/>
          <w:szCs w:val="23"/>
        </w:rPr>
        <w:t>.</w:t>
      </w:r>
      <w:r w:rsidRPr="009C1521">
        <w:rPr>
          <w:b/>
          <w:sz w:val="23"/>
          <w:szCs w:val="23"/>
        </w:rPr>
        <w:t xml:space="preserve"> </w:t>
      </w:r>
      <w:r w:rsidR="00391975" w:rsidRPr="009C1521">
        <w:rPr>
          <w:sz w:val="23"/>
          <w:szCs w:val="23"/>
        </w:rPr>
        <w:t xml:space="preserve">Durante la </w:t>
      </w:r>
      <w:r w:rsidRPr="009C1521">
        <w:rPr>
          <w:sz w:val="23"/>
          <w:szCs w:val="23"/>
        </w:rPr>
        <w:t>audiencia oral</w:t>
      </w:r>
      <w:r w:rsidR="00F72048">
        <w:rPr>
          <w:sz w:val="23"/>
          <w:szCs w:val="23"/>
        </w:rPr>
        <w:t>,</w:t>
      </w:r>
      <w:r w:rsidRPr="009C1521">
        <w:rPr>
          <w:sz w:val="23"/>
          <w:szCs w:val="23"/>
        </w:rPr>
        <w:t xml:space="preserve"> </w:t>
      </w:r>
      <w:r w:rsidR="00391975" w:rsidRPr="009C1521">
        <w:rPr>
          <w:sz w:val="23"/>
          <w:szCs w:val="23"/>
        </w:rPr>
        <w:t>el</w:t>
      </w:r>
      <w:r w:rsidR="00F72048">
        <w:rPr>
          <w:sz w:val="23"/>
          <w:szCs w:val="23"/>
        </w:rPr>
        <w:t xml:space="preserve"> apelante</w:t>
      </w:r>
      <w:r w:rsidR="00084B4D" w:rsidRPr="009C1521">
        <w:rPr>
          <w:b/>
          <w:sz w:val="23"/>
          <w:szCs w:val="23"/>
        </w:rPr>
        <w:t xml:space="preserve"> </w:t>
      </w:r>
      <w:r w:rsidR="00084B4D" w:rsidRPr="009C1521">
        <w:rPr>
          <w:sz w:val="23"/>
          <w:szCs w:val="23"/>
        </w:rPr>
        <w:t>present</w:t>
      </w:r>
      <w:r w:rsidR="005C6AFB" w:rsidRPr="009C1521">
        <w:rPr>
          <w:sz w:val="23"/>
          <w:szCs w:val="23"/>
        </w:rPr>
        <w:t>ó</w:t>
      </w:r>
      <w:r w:rsidR="00EF0008" w:rsidRPr="009C1521">
        <w:rPr>
          <w:sz w:val="23"/>
          <w:szCs w:val="23"/>
        </w:rPr>
        <w:t xml:space="preserve"> como </w:t>
      </w:r>
      <w:r w:rsidR="00256E1A" w:rsidRPr="009C1521">
        <w:rPr>
          <w:sz w:val="23"/>
          <w:szCs w:val="23"/>
        </w:rPr>
        <w:t xml:space="preserve">prueba </w:t>
      </w:r>
      <w:r w:rsidR="00EF0008" w:rsidRPr="009C1521">
        <w:rPr>
          <w:sz w:val="23"/>
          <w:szCs w:val="23"/>
        </w:rPr>
        <w:t>la siguiente documentación</w:t>
      </w:r>
      <w:r w:rsidR="00256E1A" w:rsidRPr="009C1521">
        <w:rPr>
          <w:sz w:val="23"/>
          <w:szCs w:val="23"/>
        </w:rPr>
        <w:t xml:space="preserve">: </w:t>
      </w:r>
      <w:r w:rsidR="00EF0008" w:rsidRPr="009C1521">
        <w:rPr>
          <w:sz w:val="23"/>
          <w:szCs w:val="23"/>
        </w:rPr>
        <w:t>a</w:t>
      </w:r>
      <w:r w:rsidR="00256E1A" w:rsidRPr="009C1521">
        <w:rPr>
          <w:sz w:val="23"/>
          <w:szCs w:val="23"/>
        </w:rPr>
        <w:t>)</w:t>
      </w:r>
      <w:r w:rsidR="00084B4D" w:rsidRPr="009C1521">
        <w:rPr>
          <w:sz w:val="23"/>
          <w:szCs w:val="23"/>
        </w:rPr>
        <w:t xml:space="preserve"> </w:t>
      </w:r>
      <w:r w:rsidR="00F1493D" w:rsidRPr="009C1521">
        <w:rPr>
          <w:sz w:val="23"/>
          <w:szCs w:val="23"/>
        </w:rPr>
        <w:t>copia simple de</w:t>
      </w:r>
      <w:r w:rsidR="00EF0008" w:rsidRPr="009C1521">
        <w:rPr>
          <w:sz w:val="23"/>
          <w:szCs w:val="23"/>
        </w:rPr>
        <w:t>l</w:t>
      </w:r>
      <w:r w:rsidR="00F1493D" w:rsidRPr="009C1521">
        <w:rPr>
          <w:sz w:val="23"/>
          <w:szCs w:val="23"/>
        </w:rPr>
        <w:t xml:space="preserve"> </w:t>
      </w:r>
      <w:r w:rsidR="00084B4D" w:rsidRPr="009C1521">
        <w:rPr>
          <w:sz w:val="23"/>
          <w:szCs w:val="23"/>
        </w:rPr>
        <w:t>índice de información reservada de</w:t>
      </w:r>
      <w:r w:rsidR="006F3A1C" w:rsidRPr="009C1521">
        <w:rPr>
          <w:sz w:val="23"/>
          <w:szCs w:val="23"/>
        </w:rPr>
        <w:t xml:space="preserve"> </w:t>
      </w:r>
      <w:r w:rsidR="00F72048" w:rsidRPr="00F72048">
        <w:rPr>
          <w:b/>
          <w:sz w:val="23"/>
          <w:szCs w:val="23"/>
        </w:rPr>
        <w:t>CAPRES</w:t>
      </w:r>
      <w:r w:rsidR="0058405B" w:rsidRPr="009C1521">
        <w:rPr>
          <w:b/>
          <w:sz w:val="23"/>
          <w:szCs w:val="23"/>
        </w:rPr>
        <w:t xml:space="preserve"> </w:t>
      </w:r>
      <w:r w:rsidR="00F72048">
        <w:rPr>
          <w:sz w:val="23"/>
          <w:szCs w:val="23"/>
        </w:rPr>
        <w:t xml:space="preserve">a la fecha de </w:t>
      </w:r>
      <w:r w:rsidR="00F72048">
        <w:rPr>
          <w:sz w:val="23"/>
          <w:szCs w:val="23"/>
        </w:rPr>
        <w:lastRenderedPageBreak/>
        <w:t>la solicitud</w:t>
      </w:r>
      <w:r w:rsidR="0058405B" w:rsidRPr="009C1521">
        <w:rPr>
          <w:sz w:val="23"/>
          <w:szCs w:val="23"/>
        </w:rPr>
        <w:t xml:space="preserve"> de información</w:t>
      </w:r>
      <w:r w:rsidR="006F3A1C" w:rsidRPr="009C1521">
        <w:rPr>
          <w:sz w:val="23"/>
          <w:szCs w:val="23"/>
        </w:rPr>
        <w:t xml:space="preserve">; </w:t>
      </w:r>
      <w:r w:rsidR="00EF0008" w:rsidRPr="009C1521">
        <w:rPr>
          <w:sz w:val="23"/>
          <w:szCs w:val="23"/>
        </w:rPr>
        <w:t>b</w:t>
      </w:r>
      <w:r w:rsidR="006F3A1C" w:rsidRPr="009C1521">
        <w:rPr>
          <w:sz w:val="23"/>
          <w:szCs w:val="23"/>
        </w:rPr>
        <w:t xml:space="preserve">) </w:t>
      </w:r>
      <w:r w:rsidR="00F1493D" w:rsidRPr="009C1521">
        <w:rPr>
          <w:sz w:val="23"/>
          <w:szCs w:val="23"/>
        </w:rPr>
        <w:t xml:space="preserve">copia simple de </w:t>
      </w:r>
      <w:r w:rsidR="00AB341D" w:rsidRPr="009C1521">
        <w:rPr>
          <w:sz w:val="23"/>
          <w:szCs w:val="23"/>
        </w:rPr>
        <w:t xml:space="preserve">resolución del Oficial de Información de </w:t>
      </w:r>
      <w:r w:rsidR="00F72048" w:rsidRPr="00F72048">
        <w:rPr>
          <w:b/>
          <w:sz w:val="23"/>
          <w:szCs w:val="23"/>
        </w:rPr>
        <w:t>CAPRES</w:t>
      </w:r>
      <w:r w:rsidR="00F72048">
        <w:rPr>
          <w:sz w:val="23"/>
          <w:szCs w:val="23"/>
        </w:rPr>
        <w:t>,</w:t>
      </w:r>
      <w:r w:rsidR="003D1F6D" w:rsidRPr="009C1521">
        <w:rPr>
          <w:b/>
          <w:sz w:val="23"/>
          <w:szCs w:val="23"/>
        </w:rPr>
        <w:t xml:space="preserve"> </w:t>
      </w:r>
      <w:r w:rsidR="00F72048">
        <w:rPr>
          <w:sz w:val="23"/>
          <w:szCs w:val="23"/>
        </w:rPr>
        <w:t>con</w:t>
      </w:r>
      <w:r w:rsidR="003D1F6D" w:rsidRPr="009C1521">
        <w:rPr>
          <w:sz w:val="23"/>
          <w:szCs w:val="23"/>
        </w:rPr>
        <w:t xml:space="preserve"> referencia </w:t>
      </w:r>
      <w:r w:rsidR="00EF0008" w:rsidRPr="009C1521">
        <w:rPr>
          <w:sz w:val="23"/>
          <w:szCs w:val="23"/>
        </w:rPr>
        <w:t>145-2014</w:t>
      </w:r>
      <w:r w:rsidR="008F7E09">
        <w:rPr>
          <w:sz w:val="23"/>
          <w:szCs w:val="23"/>
        </w:rPr>
        <w:t>, 046-2012, 124-2014 y 18-2015</w:t>
      </w:r>
      <w:r w:rsidR="0058405B" w:rsidRPr="009C1521">
        <w:rPr>
          <w:sz w:val="23"/>
          <w:szCs w:val="23"/>
        </w:rPr>
        <w:t>; y,</w:t>
      </w:r>
      <w:r w:rsidR="00EB2816" w:rsidRPr="009C1521">
        <w:rPr>
          <w:sz w:val="23"/>
          <w:szCs w:val="23"/>
        </w:rPr>
        <w:t xml:space="preserve"> </w:t>
      </w:r>
      <w:r w:rsidR="008F7E09">
        <w:rPr>
          <w:sz w:val="23"/>
          <w:szCs w:val="23"/>
        </w:rPr>
        <w:t>c</w:t>
      </w:r>
      <w:r w:rsidR="0058405B" w:rsidRPr="009C1521">
        <w:rPr>
          <w:sz w:val="23"/>
          <w:szCs w:val="23"/>
        </w:rPr>
        <w:t xml:space="preserve">) </w:t>
      </w:r>
      <w:r w:rsidR="00F1493D" w:rsidRPr="009C1521">
        <w:rPr>
          <w:sz w:val="23"/>
          <w:szCs w:val="23"/>
        </w:rPr>
        <w:t>copia simple de declaratoria de reserva</w:t>
      </w:r>
      <w:r w:rsidR="00F72048">
        <w:rPr>
          <w:sz w:val="23"/>
          <w:szCs w:val="23"/>
        </w:rPr>
        <w:t>,</w:t>
      </w:r>
      <w:r w:rsidR="00F1493D" w:rsidRPr="009C1521">
        <w:rPr>
          <w:sz w:val="23"/>
          <w:szCs w:val="23"/>
        </w:rPr>
        <w:t xml:space="preserve"> de fecha 7 de mayo de 2012, emitida por el</w:t>
      </w:r>
      <w:r w:rsidR="00EB2816" w:rsidRPr="009C1521">
        <w:rPr>
          <w:sz w:val="23"/>
          <w:szCs w:val="23"/>
        </w:rPr>
        <w:t xml:space="preserve"> entonces</w:t>
      </w:r>
      <w:r w:rsidR="00F1493D" w:rsidRPr="009C1521">
        <w:rPr>
          <w:sz w:val="23"/>
          <w:szCs w:val="23"/>
        </w:rPr>
        <w:t xml:space="preserve"> Secretario </w:t>
      </w:r>
      <w:r w:rsidR="00B370AD" w:rsidRPr="009C1521">
        <w:rPr>
          <w:sz w:val="23"/>
          <w:szCs w:val="23"/>
        </w:rPr>
        <w:t>Técnico</w:t>
      </w:r>
      <w:r w:rsidR="00F72048">
        <w:rPr>
          <w:sz w:val="23"/>
          <w:szCs w:val="23"/>
        </w:rPr>
        <w:t xml:space="preserve"> de </w:t>
      </w:r>
      <w:r w:rsidR="0021465A" w:rsidRPr="0021465A">
        <w:rPr>
          <w:sz w:val="23"/>
          <w:szCs w:val="23"/>
        </w:rPr>
        <w:t>Presidencia</w:t>
      </w:r>
      <w:r w:rsidR="00F72048">
        <w:rPr>
          <w:sz w:val="23"/>
          <w:szCs w:val="23"/>
        </w:rPr>
        <w:t xml:space="preserve"> y adjuntó</w:t>
      </w:r>
      <w:r w:rsidR="00EB2816" w:rsidRPr="009C1521">
        <w:rPr>
          <w:sz w:val="23"/>
          <w:szCs w:val="23"/>
        </w:rPr>
        <w:t xml:space="preserve"> CD-ROOM donde consta</w:t>
      </w:r>
      <w:r w:rsidR="00F72048">
        <w:rPr>
          <w:sz w:val="23"/>
          <w:szCs w:val="23"/>
        </w:rPr>
        <w:t>,</w:t>
      </w:r>
      <w:r w:rsidR="00EB2816" w:rsidRPr="009C1521">
        <w:rPr>
          <w:sz w:val="23"/>
          <w:szCs w:val="23"/>
        </w:rPr>
        <w:t xml:space="preserve"> en </w:t>
      </w:r>
      <w:r w:rsidR="00F077AC" w:rsidRPr="009C1521">
        <w:rPr>
          <w:sz w:val="23"/>
          <w:szCs w:val="23"/>
        </w:rPr>
        <w:t xml:space="preserve">formato </w:t>
      </w:r>
      <w:r w:rsidR="00EB2816" w:rsidRPr="009C1521">
        <w:rPr>
          <w:sz w:val="23"/>
          <w:szCs w:val="23"/>
        </w:rPr>
        <w:t>digital</w:t>
      </w:r>
      <w:r w:rsidR="00F72048">
        <w:rPr>
          <w:sz w:val="23"/>
          <w:szCs w:val="23"/>
        </w:rPr>
        <w:t>,</w:t>
      </w:r>
      <w:r w:rsidR="00EB2816" w:rsidRPr="009C1521">
        <w:rPr>
          <w:sz w:val="23"/>
          <w:szCs w:val="23"/>
        </w:rPr>
        <w:t xml:space="preserve"> la información antes desc</w:t>
      </w:r>
      <w:r w:rsidR="00F077AC" w:rsidRPr="009C1521">
        <w:rPr>
          <w:sz w:val="23"/>
          <w:szCs w:val="23"/>
        </w:rPr>
        <w:t xml:space="preserve">rita </w:t>
      </w:r>
      <w:r w:rsidR="00EB2816" w:rsidRPr="009C1521">
        <w:rPr>
          <w:sz w:val="23"/>
          <w:szCs w:val="23"/>
        </w:rPr>
        <w:t>y otra que la complementa</w:t>
      </w:r>
      <w:r w:rsidR="00844AC9" w:rsidRPr="009C1521">
        <w:rPr>
          <w:sz w:val="23"/>
          <w:szCs w:val="23"/>
        </w:rPr>
        <w:t xml:space="preserve">, con la finalidad de demostrar los hechos </w:t>
      </w:r>
      <w:r w:rsidR="008156AF" w:rsidRPr="009C1521">
        <w:rPr>
          <w:sz w:val="23"/>
          <w:szCs w:val="23"/>
        </w:rPr>
        <w:t>sucedidos</w:t>
      </w:r>
      <w:r w:rsidR="00844AC9" w:rsidRPr="009C1521">
        <w:rPr>
          <w:sz w:val="23"/>
          <w:szCs w:val="23"/>
        </w:rPr>
        <w:t xml:space="preserve"> en el trámite y que</w:t>
      </w:r>
      <w:r w:rsidR="00F72048">
        <w:rPr>
          <w:sz w:val="23"/>
          <w:szCs w:val="23"/>
        </w:rPr>
        <w:t xml:space="preserve">, a </w:t>
      </w:r>
      <w:r w:rsidR="0021465A">
        <w:rPr>
          <w:sz w:val="23"/>
          <w:szCs w:val="23"/>
        </w:rPr>
        <w:t>partir</w:t>
      </w:r>
      <w:r w:rsidR="00F72048">
        <w:rPr>
          <w:sz w:val="23"/>
          <w:szCs w:val="23"/>
        </w:rPr>
        <w:t xml:space="preserve"> de</w:t>
      </w:r>
      <w:r w:rsidR="008F7E09">
        <w:rPr>
          <w:sz w:val="23"/>
          <w:szCs w:val="23"/>
        </w:rPr>
        <w:t xml:space="preserve"> otras solicitudes de información,</w:t>
      </w:r>
      <w:r w:rsidR="00844AC9" w:rsidRPr="009C1521">
        <w:rPr>
          <w:sz w:val="23"/>
          <w:szCs w:val="23"/>
        </w:rPr>
        <w:t xml:space="preserve"> </w:t>
      </w:r>
      <w:r w:rsidR="00F72048" w:rsidRPr="00F72048">
        <w:rPr>
          <w:b/>
          <w:sz w:val="23"/>
          <w:szCs w:val="23"/>
        </w:rPr>
        <w:t>CAPRES</w:t>
      </w:r>
      <w:r w:rsidR="00844AC9" w:rsidRPr="009C1521">
        <w:rPr>
          <w:sz w:val="23"/>
          <w:szCs w:val="23"/>
        </w:rPr>
        <w:t xml:space="preserve"> </w:t>
      </w:r>
      <w:r w:rsidR="008F7E09">
        <w:rPr>
          <w:sz w:val="23"/>
          <w:szCs w:val="23"/>
        </w:rPr>
        <w:t>h</w:t>
      </w:r>
      <w:r w:rsidR="00844AC9" w:rsidRPr="009C1521">
        <w:rPr>
          <w:sz w:val="23"/>
          <w:szCs w:val="23"/>
        </w:rPr>
        <w:t>a entregado la</w:t>
      </w:r>
      <w:r w:rsidR="008156AF" w:rsidRPr="009C1521">
        <w:rPr>
          <w:sz w:val="23"/>
          <w:szCs w:val="23"/>
        </w:rPr>
        <w:t xml:space="preserve"> misma</w:t>
      </w:r>
      <w:r w:rsidR="00844AC9" w:rsidRPr="009C1521">
        <w:rPr>
          <w:sz w:val="23"/>
          <w:szCs w:val="23"/>
        </w:rPr>
        <w:t xml:space="preserve"> información </w:t>
      </w:r>
      <w:r w:rsidR="008156AF" w:rsidRPr="009C1521">
        <w:rPr>
          <w:sz w:val="23"/>
          <w:szCs w:val="23"/>
        </w:rPr>
        <w:t>requerida</w:t>
      </w:r>
      <w:r w:rsidR="00844AC9" w:rsidRPr="009C1521">
        <w:rPr>
          <w:sz w:val="23"/>
          <w:szCs w:val="23"/>
        </w:rPr>
        <w:t>.</w:t>
      </w:r>
      <w:r w:rsidR="00F72048">
        <w:rPr>
          <w:sz w:val="23"/>
          <w:szCs w:val="23"/>
        </w:rPr>
        <w:t xml:space="preserve"> Por último</w:t>
      </w:r>
      <w:r w:rsidR="006F38D3" w:rsidRPr="009C1521">
        <w:rPr>
          <w:sz w:val="23"/>
          <w:szCs w:val="23"/>
        </w:rPr>
        <w:t>, el</w:t>
      </w:r>
      <w:r w:rsidR="00F72048">
        <w:rPr>
          <w:sz w:val="23"/>
          <w:szCs w:val="23"/>
        </w:rPr>
        <w:t xml:space="preserve"> apelante</w:t>
      </w:r>
      <w:r w:rsidR="00AA2041" w:rsidRPr="009C1521">
        <w:rPr>
          <w:b/>
          <w:sz w:val="23"/>
          <w:szCs w:val="23"/>
        </w:rPr>
        <w:t xml:space="preserve"> </w:t>
      </w:r>
      <w:r w:rsidR="00F72048">
        <w:rPr>
          <w:sz w:val="23"/>
          <w:szCs w:val="23"/>
        </w:rPr>
        <w:t>solicitó</w:t>
      </w:r>
      <w:r w:rsidR="006F38D3" w:rsidRPr="009C1521">
        <w:rPr>
          <w:sz w:val="23"/>
          <w:szCs w:val="23"/>
        </w:rPr>
        <w:t xml:space="preserve"> como prueba</w:t>
      </w:r>
      <w:r w:rsidR="00AA2041" w:rsidRPr="009C1521">
        <w:rPr>
          <w:sz w:val="23"/>
          <w:szCs w:val="23"/>
        </w:rPr>
        <w:t xml:space="preserve"> </w:t>
      </w:r>
      <w:r w:rsidR="00F72048">
        <w:rPr>
          <w:sz w:val="23"/>
          <w:szCs w:val="23"/>
        </w:rPr>
        <w:t>la declaración testimonial</w:t>
      </w:r>
      <w:r w:rsidR="003140EA" w:rsidRPr="009C1521">
        <w:rPr>
          <w:sz w:val="23"/>
          <w:szCs w:val="23"/>
        </w:rPr>
        <w:t xml:space="preserve"> </w:t>
      </w:r>
      <w:r w:rsidR="006F38D3" w:rsidRPr="009C1521">
        <w:rPr>
          <w:sz w:val="23"/>
          <w:szCs w:val="23"/>
        </w:rPr>
        <w:t>d</w:t>
      </w:r>
      <w:r w:rsidR="00AA2041" w:rsidRPr="009C1521">
        <w:rPr>
          <w:sz w:val="23"/>
          <w:szCs w:val="23"/>
        </w:rPr>
        <w:t xml:space="preserve">el </w:t>
      </w:r>
      <w:r w:rsidR="00765B47" w:rsidRPr="009C1521">
        <w:rPr>
          <w:sz w:val="23"/>
          <w:szCs w:val="23"/>
        </w:rPr>
        <w:t>Oficial de Información de</w:t>
      </w:r>
      <w:r w:rsidR="00F72048">
        <w:rPr>
          <w:sz w:val="23"/>
          <w:szCs w:val="23"/>
        </w:rPr>
        <w:t xml:space="preserve"> </w:t>
      </w:r>
      <w:r w:rsidR="00F72048" w:rsidRPr="00F72048">
        <w:rPr>
          <w:b/>
          <w:sz w:val="23"/>
          <w:szCs w:val="23"/>
        </w:rPr>
        <w:t>CAPRES</w:t>
      </w:r>
      <w:r w:rsidR="00F01772" w:rsidRPr="00F72048">
        <w:rPr>
          <w:sz w:val="23"/>
          <w:szCs w:val="23"/>
        </w:rPr>
        <w:t>,</w:t>
      </w:r>
      <w:r w:rsidR="00F01772">
        <w:rPr>
          <w:b/>
          <w:sz w:val="23"/>
          <w:szCs w:val="23"/>
        </w:rPr>
        <w:t xml:space="preserve"> </w:t>
      </w:r>
      <w:r w:rsidR="00F72048">
        <w:rPr>
          <w:sz w:val="23"/>
          <w:szCs w:val="23"/>
        </w:rPr>
        <w:t>la</w:t>
      </w:r>
      <w:r w:rsidR="00F01772">
        <w:rPr>
          <w:sz w:val="23"/>
          <w:szCs w:val="23"/>
        </w:rPr>
        <w:t xml:space="preserve"> cual</w:t>
      </w:r>
      <w:r w:rsidR="003140EA" w:rsidRPr="009C1521">
        <w:rPr>
          <w:sz w:val="23"/>
          <w:szCs w:val="23"/>
        </w:rPr>
        <w:t xml:space="preserve"> fue rechazad</w:t>
      </w:r>
      <w:r w:rsidR="00F72048">
        <w:rPr>
          <w:sz w:val="23"/>
          <w:szCs w:val="23"/>
        </w:rPr>
        <w:t>a como consta en el expediente</w:t>
      </w:r>
      <w:r w:rsidR="003140EA" w:rsidRPr="009C1521">
        <w:rPr>
          <w:sz w:val="23"/>
          <w:szCs w:val="23"/>
        </w:rPr>
        <w:t>.</w:t>
      </w:r>
      <w:r w:rsidR="0021465A">
        <w:rPr>
          <w:sz w:val="23"/>
          <w:szCs w:val="23"/>
        </w:rPr>
        <w:t xml:space="preserve">  El ente obligado </w:t>
      </w:r>
      <w:r w:rsidR="004A23BE" w:rsidRPr="009C1521">
        <w:rPr>
          <w:sz w:val="23"/>
          <w:szCs w:val="23"/>
        </w:rPr>
        <w:t>no ofreció pruebas.</w:t>
      </w:r>
    </w:p>
    <w:p w:rsidR="00445EDC" w:rsidRPr="009C1521" w:rsidRDefault="004A23BE" w:rsidP="006D111F">
      <w:pPr>
        <w:rPr>
          <w:sz w:val="23"/>
          <w:szCs w:val="23"/>
        </w:rPr>
      </w:pPr>
      <w:r w:rsidRPr="009C1521">
        <w:rPr>
          <w:sz w:val="23"/>
          <w:szCs w:val="23"/>
        </w:rPr>
        <w:t>En la fase de alegatos,</w:t>
      </w:r>
      <w:r w:rsidR="0021465A">
        <w:rPr>
          <w:sz w:val="23"/>
          <w:szCs w:val="23"/>
        </w:rPr>
        <w:t xml:space="preserve"> el apoderado de</w:t>
      </w:r>
      <w:r w:rsidRPr="009C1521">
        <w:rPr>
          <w:sz w:val="23"/>
          <w:szCs w:val="23"/>
        </w:rPr>
        <w:t xml:space="preserve"> </w:t>
      </w:r>
      <w:r w:rsidR="0021465A" w:rsidRPr="0021465A">
        <w:rPr>
          <w:b/>
          <w:sz w:val="23"/>
          <w:szCs w:val="23"/>
        </w:rPr>
        <w:t>CAPRES</w:t>
      </w:r>
      <w:r w:rsidRPr="009C1521">
        <w:rPr>
          <w:b/>
          <w:sz w:val="23"/>
          <w:szCs w:val="23"/>
        </w:rPr>
        <w:t xml:space="preserve"> </w:t>
      </w:r>
      <w:r w:rsidRPr="009C1521">
        <w:rPr>
          <w:sz w:val="23"/>
          <w:szCs w:val="23"/>
        </w:rPr>
        <w:t>manifestó que con base al princ</w:t>
      </w:r>
      <w:r w:rsidR="0021465A">
        <w:rPr>
          <w:sz w:val="23"/>
          <w:szCs w:val="23"/>
        </w:rPr>
        <w:t>ipio de congruencia debía</w:t>
      </w:r>
      <w:r w:rsidRPr="009C1521">
        <w:rPr>
          <w:sz w:val="23"/>
          <w:szCs w:val="23"/>
        </w:rPr>
        <w:t xml:space="preserve"> resolverse la tramitación de la solicitud y no la entrega de la información; </w:t>
      </w:r>
      <w:r w:rsidR="00F336AB" w:rsidRPr="009C1521">
        <w:rPr>
          <w:sz w:val="23"/>
          <w:szCs w:val="23"/>
        </w:rPr>
        <w:t>además</w:t>
      </w:r>
      <w:r w:rsidRPr="009C1521">
        <w:rPr>
          <w:sz w:val="23"/>
          <w:szCs w:val="23"/>
        </w:rPr>
        <w:t xml:space="preserve">, </w:t>
      </w:r>
      <w:r w:rsidR="00F01772">
        <w:rPr>
          <w:sz w:val="23"/>
          <w:szCs w:val="23"/>
        </w:rPr>
        <w:t xml:space="preserve">en su </w:t>
      </w:r>
      <w:r w:rsidR="0021465A">
        <w:rPr>
          <w:sz w:val="23"/>
          <w:szCs w:val="23"/>
        </w:rPr>
        <w:t>“</w:t>
      </w:r>
      <w:r w:rsidR="00F01772">
        <w:rPr>
          <w:sz w:val="23"/>
          <w:szCs w:val="23"/>
        </w:rPr>
        <w:t>carácter personal</w:t>
      </w:r>
      <w:r w:rsidR="0021465A">
        <w:rPr>
          <w:sz w:val="23"/>
          <w:szCs w:val="23"/>
        </w:rPr>
        <w:t>”</w:t>
      </w:r>
      <w:r w:rsidR="00F01772">
        <w:rPr>
          <w:sz w:val="23"/>
          <w:szCs w:val="23"/>
        </w:rPr>
        <w:t xml:space="preserve">, </w:t>
      </w:r>
      <w:r w:rsidR="0021465A">
        <w:rPr>
          <w:sz w:val="23"/>
          <w:szCs w:val="23"/>
        </w:rPr>
        <w:t>hizo l</w:t>
      </w:r>
      <w:r w:rsidRPr="009C1521">
        <w:rPr>
          <w:sz w:val="23"/>
          <w:szCs w:val="23"/>
        </w:rPr>
        <w:t>a propuesta de entrega</w:t>
      </w:r>
      <w:r w:rsidR="00F01772">
        <w:rPr>
          <w:sz w:val="23"/>
          <w:szCs w:val="23"/>
        </w:rPr>
        <w:t>r</w:t>
      </w:r>
      <w:r w:rsidRPr="009C1521">
        <w:rPr>
          <w:sz w:val="23"/>
          <w:szCs w:val="23"/>
        </w:rPr>
        <w:t xml:space="preserve"> la información y </w:t>
      </w:r>
      <w:r w:rsidR="0021465A">
        <w:rPr>
          <w:sz w:val="23"/>
          <w:szCs w:val="23"/>
        </w:rPr>
        <w:t xml:space="preserve">revocar la resolución impugnada; </w:t>
      </w:r>
      <w:r w:rsidR="00C238CD" w:rsidRPr="009C1521">
        <w:rPr>
          <w:sz w:val="23"/>
          <w:szCs w:val="23"/>
        </w:rPr>
        <w:t xml:space="preserve">el </w:t>
      </w:r>
      <w:r w:rsidR="0021465A">
        <w:rPr>
          <w:sz w:val="23"/>
          <w:szCs w:val="23"/>
        </w:rPr>
        <w:t>apelante</w:t>
      </w:r>
      <w:r w:rsidR="0036676E" w:rsidRPr="009C1521">
        <w:rPr>
          <w:sz w:val="23"/>
          <w:szCs w:val="23"/>
        </w:rPr>
        <w:t xml:space="preserve"> </w:t>
      </w:r>
      <w:r w:rsidR="0021465A">
        <w:rPr>
          <w:sz w:val="23"/>
          <w:szCs w:val="23"/>
        </w:rPr>
        <w:t>rechazó dicha</w:t>
      </w:r>
      <w:r w:rsidR="00431F29" w:rsidRPr="009C1521">
        <w:rPr>
          <w:sz w:val="23"/>
          <w:szCs w:val="23"/>
        </w:rPr>
        <w:t xml:space="preserve"> propuesta</w:t>
      </w:r>
      <w:r w:rsidR="0021465A">
        <w:rPr>
          <w:sz w:val="23"/>
          <w:szCs w:val="23"/>
        </w:rPr>
        <w:t xml:space="preserve"> por haber sido</w:t>
      </w:r>
      <w:r w:rsidR="00C87D57">
        <w:rPr>
          <w:sz w:val="23"/>
          <w:szCs w:val="23"/>
        </w:rPr>
        <w:t xml:space="preserve"> realizada en carácter personal</w:t>
      </w:r>
      <w:r w:rsidR="0021465A">
        <w:rPr>
          <w:sz w:val="23"/>
          <w:szCs w:val="23"/>
        </w:rPr>
        <w:t xml:space="preserve"> del apoderado</w:t>
      </w:r>
      <w:r w:rsidR="00C87D57">
        <w:rPr>
          <w:sz w:val="23"/>
          <w:szCs w:val="23"/>
        </w:rPr>
        <w:t xml:space="preserve"> y </w:t>
      </w:r>
      <w:r w:rsidR="0021465A">
        <w:rPr>
          <w:sz w:val="23"/>
          <w:szCs w:val="23"/>
        </w:rPr>
        <w:t>destacó su interés por obtener una resolución de este Instituto</w:t>
      </w:r>
      <w:r w:rsidR="00431F29" w:rsidRPr="009C1521">
        <w:rPr>
          <w:sz w:val="23"/>
          <w:szCs w:val="23"/>
        </w:rPr>
        <w:t xml:space="preserve">. </w:t>
      </w:r>
    </w:p>
    <w:p w:rsidR="00CB3AAB" w:rsidRPr="009C1521" w:rsidRDefault="00E60A57" w:rsidP="00CB3AAB">
      <w:pPr>
        <w:rPr>
          <w:sz w:val="23"/>
          <w:szCs w:val="23"/>
        </w:rPr>
      </w:pPr>
      <w:r w:rsidRPr="009C1521">
        <w:rPr>
          <w:b/>
          <w:sz w:val="23"/>
          <w:szCs w:val="23"/>
        </w:rPr>
        <w:t>B. FUNDAMENTOS DE DERECHO</w:t>
      </w:r>
      <w:r w:rsidRPr="009C1521">
        <w:rPr>
          <w:sz w:val="23"/>
          <w:szCs w:val="23"/>
        </w:rPr>
        <w:t xml:space="preserve">  </w:t>
      </w:r>
    </w:p>
    <w:p w:rsidR="00CB3AAB" w:rsidRPr="009C1521" w:rsidRDefault="007261D6" w:rsidP="00A267D0">
      <w:pPr>
        <w:rPr>
          <w:sz w:val="23"/>
          <w:szCs w:val="23"/>
        </w:rPr>
      </w:pPr>
      <w:r w:rsidRPr="009C1521">
        <w:rPr>
          <w:sz w:val="23"/>
          <w:szCs w:val="23"/>
        </w:rPr>
        <w:t>E</w:t>
      </w:r>
      <w:r w:rsidR="0021465A">
        <w:rPr>
          <w:sz w:val="23"/>
          <w:szCs w:val="23"/>
        </w:rPr>
        <w:t>l análisis jurídico del</w:t>
      </w:r>
      <w:r w:rsidR="00CB3AAB" w:rsidRPr="009C1521">
        <w:rPr>
          <w:sz w:val="23"/>
          <w:szCs w:val="23"/>
        </w:rPr>
        <w:t xml:space="preserve"> caso seguirá el orden lógico siguiente: </w:t>
      </w:r>
      <w:r w:rsidR="00CB3AAB" w:rsidRPr="009C1521">
        <w:rPr>
          <w:b/>
          <w:sz w:val="23"/>
          <w:szCs w:val="23"/>
        </w:rPr>
        <w:t>(I)</w:t>
      </w:r>
      <w:r w:rsidR="00CB3AAB" w:rsidRPr="009C1521">
        <w:rPr>
          <w:sz w:val="23"/>
          <w:szCs w:val="23"/>
        </w:rPr>
        <w:t xml:space="preserve"> consideraciones sobre</w:t>
      </w:r>
      <w:r w:rsidRPr="009C1521">
        <w:rPr>
          <w:sz w:val="23"/>
          <w:szCs w:val="23"/>
        </w:rPr>
        <w:t xml:space="preserve"> la</w:t>
      </w:r>
      <w:r w:rsidR="00324685" w:rsidRPr="009C1521">
        <w:rPr>
          <w:sz w:val="23"/>
          <w:szCs w:val="23"/>
        </w:rPr>
        <w:t xml:space="preserve">s facultades de este Instituto para </w:t>
      </w:r>
      <w:r w:rsidR="00082442">
        <w:rPr>
          <w:sz w:val="23"/>
          <w:szCs w:val="23"/>
        </w:rPr>
        <w:t>decidir sobre la entrega de la información</w:t>
      </w:r>
      <w:r w:rsidR="00CB3AAB" w:rsidRPr="009C1521">
        <w:rPr>
          <w:sz w:val="23"/>
          <w:szCs w:val="23"/>
        </w:rPr>
        <w:t xml:space="preserve">; y, </w:t>
      </w:r>
      <w:r w:rsidR="00CB3AAB" w:rsidRPr="009C1521">
        <w:rPr>
          <w:b/>
          <w:sz w:val="23"/>
          <w:szCs w:val="23"/>
        </w:rPr>
        <w:t>(II)</w:t>
      </w:r>
      <w:r w:rsidR="00CB3AAB" w:rsidRPr="009C1521">
        <w:rPr>
          <w:sz w:val="23"/>
          <w:szCs w:val="23"/>
        </w:rPr>
        <w:t xml:space="preserve"> análisis de los argumentos planteados </w:t>
      </w:r>
      <w:r w:rsidR="00E422BD">
        <w:rPr>
          <w:sz w:val="23"/>
          <w:szCs w:val="23"/>
        </w:rPr>
        <w:t>por las partes</w:t>
      </w:r>
      <w:r w:rsidR="00CB3AAB" w:rsidRPr="009C1521">
        <w:rPr>
          <w:sz w:val="23"/>
          <w:szCs w:val="23"/>
        </w:rPr>
        <w:t>.</w:t>
      </w:r>
    </w:p>
    <w:p w:rsidR="0030276F" w:rsidRPr="009C1521" w:rsidRDefault="004724B7" w:rsidP="0030276F">
      <w:pPr>
        <w:rPr>
          <w:sz w:val="23"/>
          <w:szCs w:val="23"/>
        </w:rPr>
      </w:pPr>
      <w:r w:rsidRPr="009C1521">
        <w:rPr>
          <w:b/>
          <w:sz w:val="23"/>
          <w:szCs w:val="23"/>
        </w:rPr>
        <w:t>I</w:t>
      </w:r>
      <w:r w:rsidRPr="0021465A">
        <w:rPr>
          <w:sz w:val="23"/>
          <w:szCs w:val="23"/>
        </w:rPr>
        <w:t>.</w:t>
      </w:r>
      <w:r w:rsidR="0021465A">
        <w:rPr>
          <w:sz w:val="23"/>
          <w:szCs w:val="23"/>
        </w:rPr>
        <w:t xml:space="preserve"> A lo largo del procedimiento</w:t>
      </w:r>
      <w:r w:rsidRPr="009C1521">
        <w:rPr>
          <w:sz w:val="23"/>
          <w:szCs w:val="23"/>
        </w:rPr>
        <w:t xml:space="preserve"> </w:t>
      </w:r>
      <w:r w:rsidR="0021465A" w:rsidRPr="0021465A">
        <w:rPr>
          <w:b/>
          <w:sz w:val="23"/>
          <w:szCs w:val="23"/>
        </w:rPr>
        <w:t>CA</w:t>
      </w:r>
      <w:r w:rsidR="00074B48" w:rsidRPr="0021465A">
        <w:rPr>
          <w:b/>
          <w:sz w:val="23"/>
          <w:szCs w:val="23"/>
        </w:rPr>
        <w:t>PR</w:t>
      </w:r>
      <w:r w:rsidR="0021465A" w:rsidRPr="0021465A">
        <w:rPr>
          <w:b/>
          <w:sz w:val="23"/>
          <w:szCs w:val="23"/>
        </w:rPr>
        <w:t>ES</w:t>
      </w:r>
      <w:r w:rsidR="0054668E" w:rsidRPr="009C1521">
        <w:rPr>
          <w:b/>
          <w:sz w:val="23"/>
          <w:szCs w:val="23"/>
        </w:rPr>
        <w:t xml:space="preserve"> </w:t>
      </w:r>
      <w:r w:rsidR="00DF35D2">
        <w:rPr>
          <w:sz w:val="23"/>
          <w:szCs w:val="23"/>
        </w:rPr>
        <w:t>ha insistido</w:t>
      </w:r>
      <w:r w:rsidR="0021465A">
        <w:rPr>
          <w:sz w:val="23"/>
          <w:szCs w:val="23"/>
        </w:rPr>
        <w:t xml:space="preserve"> que la resolución del Instituto</w:t>
      </w:r>
      <w:r w:rsidR="005F3948" w:rsidRPr="009C1521">
        <w:rPr>
          <w:sz w:val="23"/>
          <w:szCs w:val="23"/>
        </w:rPr>
        <w:t xml:space="preserve"> </w:t>
      </w:r>
      <w:r w:rsidR="005F3948">
        <w:rPr>
          <w:sz w:val="23"/>
          <w:szCs w:val="23"/>
        </w:rPr>
        <w:t>debería limitarse</w:t>
      </w:r>
      <w:r w:rsidR="0030276F" w:rsidRPr="009C1521">
        <w:rPr>
          <w:sz w:val="23"/>
          <w:szCs w:val="23"/>
        </w:rPr>
        <w:t xml:space="preserve"> a ordenar</w:t>
      </w:r>
      <w:r w:rsidR="0021465A">
        <w:rPr>
          <w:sz w:val="23"/>
          <w:szCs w:val="23"/>
        </w:rPr>
        <w:t xml:space="preserve"> que se dé trámite a</w:t>
      </w:r>
      <w:r w:rsidR="0030276F" w:rsidRPr="009C1521">
        <w:rPr>
          <w:sz w:val="23"/>
          <w:szCs w:val="23"/>
        </w:rPr>
        <w:t xml:space="preserve"> la solicitud</w:t>
      </w:r>
      <w:r w:rsidR="007D2B14">
        <w:rPr>
          <w:sz w:val="23"/>
          <w:szCs w:val="23"/>
        </w:rPr>
        <w:t xml:space="preserve"> del ciudadano, la cual fue declarada improcedente por el ente obligado</w:t>
      </w:r>
      <w:r w:rsidR="0030276F" w:rsidRPr="009C1521">
        <w:rPr>
          <w:sz w:val="23"/>
          <w:szCs w:val="23"/>
        </w:rPr>
        <w:t xml:space="preserve"> y no incluir, por tanto, la orden de entrega de la información.</w:t>
      </w:r>
    </w:p>
    <w:p w:rsidR="00FD466B" w:rsidRDefault="007D2B14" w:rsidP="00E123A7">
      <w:pPr>
        <w:rPr>
          <w:sz w:val="23"/>
          <w:szCs w:val="23"/>
        </w:rPr>
      </w:pPr>
      <w:r>
        <w:rPr>
          <w:sz w:val="23"/>
          <w:szCs w:val="23"/>
        </w:rPr>
        <w:t>Al respecto, resulta</w:t>
      </w:r>
      <w:r w:rsidR="0030276F" w:rsidRPr="009C1521">
        <w:rPr>
          <w:sz w:val="23"/>
          <w:szCs w:val="23"/>
        </w:rPr>
        <w:t xml:space="preserve"> </w:t>
      </w:r>
      <w:r>
        <w:rPr>
          <w:sz w:val="23"/>
          <w:szCs w:val="23"/>
        </w:rPr>
        <w:t>oportuno insistir</w:t>
      </w:r>
      <w:r w:rsidR="00FD466B">
        <w:rPr>
          <w:sz w:val="23"/>
          <w:szCs w:val="23"/>
        </w:rPr>
        <w:t xml:space="preserve"> en</w:t>
      </w:r>
      <w:r>
        <w:rPr>
          <w:sz w:val="23"/>
          <w:szCs w:val="23"/>
        </w:rPr>
        <w:t xml:space="preserve"> que este Instituto</w:t>
      </w:r>
      <w:r w:rsidR="00FD466B">
        <w:rPr>
          <w:sz w:val="23"/>
          <w:szCs w:val="23"/>
        </w:rPr>
        <w:t xml:space="preserve"> como </w:t>
      </w:r>
      <w:r>
        <w:rPr>
          <w:sz w:val="23"/>
          <w:szCs w:val="23"/>
        </w:rPr>
        <w:t>órgano garante del d</w:t>
      </w:r>
      <w:r w:rsidR="000B2D25" w:rsidRPr="009C1521">
        <w:rPr>
          <w:sz w:val="23"/>
          <w:szCs w:val="23"/>
        </w:rPr>
        <w:t xml:space="preserve">erecho de </w:t>
      </w:r>
      <w:r>
        <w:rPr>
          <w:sz w:val="23"/>
          <w:szCs w:val="23"/>
        </w:rPr>
        <w:t>a</w:t>
      </w:r>
      <w:r w:rsidR="000B2D25" w:rsidRPr="009C1521">
        <w:rPr>
          <w:sz w:val="23"/>
          <w:szCs w:val="23"/>
        </w:rPr>
        <w:t xml:space="preserve">cceso a la </w:t>
      </w:r>
      <w:r>
        <w:rPr>
          <w:sz w:val="23"/>
          <w:szCs w:val="23"/>
        </w:rPr>
        <w:t>i</w:t>
      </w:r>
      <w:r w:rsidR="000B2D25" w:rsidRPr="009C1521">
        <w:rPr>
          <w:sz w:val="23"/>
          <w:szCs w:val="23"/>
        </w:rPr>
        <w:t xml:space="preserve">nformación </w:t>
      </w:r>
      <w:r>
        <w:rPr>
          <w:sz w:val="23"/>
          <w:szCs w:val="23"/>
        </w:rPr>
        <w:t>p</w:t>
      </w:r>
      <w:r w:rsidR="000B2D25" w:rsidRPr="009C1521">
        <w:rPr>
          <w:sz w:val="23"/>
          <w:szCs w:val="23"/>
        </w:rPr>
        <w:t>ública</w:t>
      </w:r>
      <w:r w:rsidR="00DA5700" w:rsidRPr="009C1521">
        <w:rPr>
          <w:sz w:val="23"/>
          <w:szCs w:val="23"/>
        </w:rPr>
        <w:t xml:space="preserve"> (DAIP)</w:t>
      </w:r>
      <w:r w:rsidR="00FD466B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FD466B">
        <w:rPr>
          <w:sz w:val="23"/>
          <w:szCs w:val="23"/>
        </w:rPr>
        <w:t>en virtud de las facultades concedidas</w:t>
      </w:r>
      <w:r w:rsidR="00E123A7">
        <w:rPr>
          <w:sz w:val="23"/>
          <w:szCs w:val="23"/>
        </w:rPr>
        <w:t xml:space="preserve"> para tal efecto</w:t>
      </w:r>
      <w:r w:rsidR="00FD466B">
        <w:rPr>
          <w:sz w:val="23"/>
          <w:szCs w:val="23"/>
        </w:rPr>
        <w:t xml:space="preserve"> por la Ley, y en observancia a los fines y aplicación de los principios de prontitud y sencillez</w:t>
      </w:r>
      <w:r w:rsidR="00E123A7">
        <w:rPr>
          <w:sz w:val="23"/>
          <w:szCs w:val="23"/>
        </w:rPr>
        <w:t xml:space="preserve"> que rigen el procedimiento de acceso a la información</w:t>
      </w:r>
      <w:r w:rsidR="00FD466B">
        <w:rPr>
          <w:sz w:val="23"/>
          <w:szCs w:val="23"/>
        </w:rPr>
        <w:t xml:space="preserve">, </w:t>
      </w:r>
      <w:r w:rsidR="00E123A7">
        <w:rPr>
          <w:sz w:val="23"/>
          <w:szCs w:val="23"/>
        </w:rPr>
        <w:t xml:space="preserve">es competente para conocer de cualquier negativa a la entrega de la información, </w:t>
      </w:r>
      <w:r w:rsidR="00F53D74" w:rsidRPr="00E72AAA">
        <w:rPr>
          <w:sz w:val="23"/>
          <w:szCs w:val="23"/>
        </w:rPr>
        <w:t>ya sea</w:t>
      </w:r>
      <w:r w:rsidR="00E123A7">
        <w:rPr>
          <w:sz w:val="23"/>
          <w:szCs w:val="23"/>
        </w:rPr>
        <w:t xml:space="preserve"> que ésta se</w:t>
      </w:r>
      <w:r w:rsidR="00F53D74" w:rsidRPr="00E72AAA">
        <w:rPr>
          <w:sz w:val="23"/>
          <w:szCs w:val="23"/>
        </w:rPr>
        <w:t xml:space="preserve"> fund</w:t>
      </w:r>
      <w:r w:rsidR="00E123A7">
        <w:rPr>
          <w:sz w:val="23"/>
          <w:szCs w:val="23"/>
        </w:rPr>
        <w:t>amente</w:t>
      </w:r>
      <w:r w:rsidR="00F53D74" w:rsidRPr="00E72AAA">
        <w:rPr>
          <w:sz w:val="23"/>
          <w:szCs w:val="23"/>
        </w:rPr>
        <w:t xml:space="preserve"> en motivos de forma o de fondo,</w:t>
      </w:r>
      <w:r w:rsidR="00E123A7">
        <w:rPr>
          <w:sz w:val="23"/>
          <w:szCs w:val="23"/>
        </w:rPr>
        <w:t xml:space="preserve"> y </w:t>
      </w:r>
      <w:r w:rsidR="00E10C99">
        <w:rPr>
          <w:sz w:val="23"/>
          <w:szCs w:val="23"/>
        </w:rPr>
        <w:t>emitir</w:t>
      </w:r>
      <w:r w:rsidR="00E123A7">
        <w:rPr>
          <w:sz w:val="23"/>
          <w:szCs w:val="23"/>
        </w:rPr>
        <w:t xml:space="preserve"> </w:t>
      </w:r>
      <w:r w:rsidR="00F53D74" w:rsidRPr="00E72AAA">
        <w:rPr>
          <w:sz w:val="23"/>
          <w:szCs w:val="23"/>
        </w:rPr>
        <w:t xml:space="preserve">en todos los casos un pronunciamiento definitivo sobre el </w:t>
      </w:r>
      <w:r w:rsidR="00F53D74">
        <w:rPr>
          <w:sz w:val="23"/>
          <w:szCs w:val="23"/>
        </w:rPr>
        <w:t>carácter de la información</w:t>
      </w:r>
      <w:r w:rsidR="00074B48" w:rsidRPr="009C1521">
        <w:rPr>
          <w:sz w:val="23"/>
          <w:szCs w:val="23"/>
        </w:rPr>
        <w:t>.</w:t>
      </w:r>
    </w:p>
    <w:p w:rsidR="005C126F" w:rsidRDefault="00BC554B" w:rsidP="005C126F">
      <w:r>
        <w:t>Por esa razón</w:t>
      </w:r>
      <w:r w:rsidR="005C126F">
        <w:t xml:space="preserve">, aun cuando el Oficial de Información de </w:t>
      </w:r>
      <w:r w:rsidR="005C126F" w:rsidRPr="00E2306A">
        <w:rPr>
          <w:b/>
        </w:rPr>
        <w:t>C</w:t>
      </w:r>
      <w:r w:rsidR="005C126F">
        <w:rPr>
          <w:b/>
        </w:rPr>
        <w:t>APRES</w:t>
      </w:r>
      <w:r w:rsidR="005C126F">
        <w:t xml:space="preserve"> declaró improcedente la solicitud presentada por el ciudadano y no le dio trámite, e</w:t>
      </w:r>
      <w:r w:rsidR="00E10C99">
        <w:rPr>
          <w:sz w:val="23"/>
          <w:szCs w:val="23"/>
        </w:rPr>
        <w:t>ste Instituto</w:t>
      </w:r>
      <w:r w:rsidR="00074B48" w:rsidRPr="009C1521">
        <w:rPr>
          <w:sz w:val="23"/>
          <w:szCs w:val="23"/>
        </w:rPr>
        <w:t xml:space="preserve"> </w:t>
      </w:r>
      <w:r w:rsidR="00DA1925">
        <w:rPr>
          <w:sz w:val="23"/>
          <w:szCs w:val="23"/>
        </w:rPr>
        <w:lastRenderedPageBreak/>
        <w:t>valorará</w:t>
      </w:r>
      <w:r w:rsidR="00DA1925" w:rsidRPr="009C1521">
        <w:rPr>
          <w:sz w:val="23"/>
          <w:szCs w:val="23"/>
        </w:rPr>
        <w:t xml:space="preserve"> </w:t>
      </w:r>
      <w:r w:rsidR="00074B48" w:rsidRPr="009C1521">
        <w:rPr>
          <w:sz w:val="23"/>
          <w:szCs w:val="23"/>
        </w:rPr>
        <w:t>tanto los argumentos para denegar la solicitud</w:t>
      </w:r>
      <w:r w:rsidR="005C126F">
        <w:rPr>
          <w:sz w:val="23"/>
          <w:szCs w:val="23"/>
        </w:rPr>
        <w:t xml:space="preserve">, </w:t>
      </w:r>
      <w:r w:rsidR="00074B48" w:rsidRPr="009C1521">
        <w:rPr>
          <w:sz w:val="23"/>
          <w:szCs w:val="23"/>
        </w:rPr>
        <w:t>como la naturaleza de la información requerida</w:t>
      </w:r>
      <w:r w:rsidR="005C126F">
        <w:rPr>
          <w:sz w:val="23"/>
          <w:szCs w:val="23"/>
        </w:rPr>
        <w:t xml:space="preserve">; ya que durante este procedimiento el ente obligado tuvo </w:t>
      </w:r>
      <w:r w:rsidR="00074B48" w:rsidRPr="005C126F">
        <w:rPr>
          <w:sz w:val="23"/>
          <w:szCs w:val="23"/>
        </w:rPr>
        <w:t>a su disposición todas las herramientas y fases procesales par</w:t>
      </w:r>
      <w:r w:rsidR="005C126F">
        <w:rPr>
          <w:sz w:val="23"/>
          <w:szCs w:val="23"/>
        </w:rPr>
        <w:t>a ejercer su defensa respecto a</w:t>
      </w:r>
      <w:r w:rsidR="00074B48" w:rsidRPr="005C126F">
        <w:rPr>
          <w:sz w:val="23"/>
          <w:szCs w:val="23"/>
        </w:rPr>
        <w:t xml:space="preserve"> </w:t>
      </w:r>
      <w:r w:rsidR="00DA1925" w:rsidRPr="005C126F">
        <w:rPr>
          <w:sz w:val="23"/>
          <w:szCs w:val="23"/>
        </w:rPr>
        <w:t>la naturaleza y eventual entrega de la información</w:t>
      </w:r>
      <w:r w:rsidR="00074B48" w:rsidRPr="005C126F">
        <w:rPr>
          <w:sz w:val="23"/>
          <w:szCs w:val="23"/>
        </w:rPr>
        <w:t>, de</w:t>
      </w:r>
      <w:r w:rsidR="005C126F">
        <w:rPr>
          <w:sz w:val="23"/>
          <w:szCs w:val="23"/>
        </w:rPr>
        <w:t xml:space="preserve"> tal</w:t>
      </w:r>
      <w:r w:rsidR="00074B48" w:rsidRPr="005C126F">
        <w:rPr>
          <w:sz w:val="23"/>
          <w:szCs w:val="23"/>
        </w:rPr>
        <w:t xml:space="preserve"> forma que sus garantías y derechos constitucionales no se </w:t>
      </w:r>
      <w:r w:rsidR="00DA1925" w:rsidRPr="005C126F">
        <w:rPr>
          <w:sz w:val="23"/>
          <w:szCs w:val="23"/>
        </w:rPr>
        <w:t>han visto</w:t>
      </w:r>
      <w:r w:rsidR="00074B48" w:rsidRPr="005C126F">
        <w:rPr>
          <w:sz w:val="23"/>
          <w:szCs w:val="23"/>
        </w:rPr>
        <w:t xml:space="preserve"> comprometidos </w:t>
      </w:r>
      <w:r w:rsidR="005C126F">
        <w:t>en ningún momento.</w:t>
      </w:r>
    </w:p>
    <w:p w:rsidR="00BC554B" w:rsidRDefault="00341829" w:rsidP="005C126F">
      <w:r>
        <w:t>Una vez reafirmada la competencia del Instituto para decidir sobre la entrega de la información</w:t>
      </w:r>
      <w:r w:rsidR="00E8110B">
        <w:t>, procede pronunciarse sobre su carácter.</w:t>
      </w:r>
    </w:p>
    <w:p w:rsidR="001E6E6D" w:rsidRPr="009C1521" w:rsidRDefault="00573BCD" w:rsidP="002E6747">
      <w:pPr>
        <w:rPr>
          <w:sz w:val="23"/>
          <w:szCs w:val="23"/>
        </w:rPr>
      </w:pPr>
      <w:r w:rsidRPr="009C1521">
        <w:rPr>
          <w:b/>
          <w:sz w:val="23"/>
          <w:szCs w:val="23"/>
        </w:rPr>
        <w:t>II.</w:t>
      </w:r>
      <w:r w:rsidRPr="009C1521">
        <w:rPr>
          <w:sz w:val="23"/>
          <w:szCs w:val="23"/>
        </w:rPr>
        <w:t xml:space="preserve"> </w:t>
      </w:r>
      <w:r w:rsidR="00097FAF">
        <w:rPr>
          <w:sz w:val="23"/>
          <w:szCs w:val="23"/>
        </w:rPr>
        <w:t>L</w:t>
      </w:r>
      <w:r w:rsidR="00A968AA" w:rsidRPr="009C1521">
        <w:rPr>
          <w:sz w:val="23"/>
          <w:szCs w:val="23"/>
        </w:rPr>
        <w:t>os documentos solicitados</w:t>
      </w:r>
      <w:r w:rsidR="008D4AC2" w:rsidRPr="009C1521">
        <w:rPr>
          <w:sz w:val="23"/>
          <w:szCs w:val="23"/>
        </w:rPr>
        <w:t xml:space="preserve"> por el apelante</w:t>
      </w:r>
      <w:r w:rsidR="00E8110B">
        <w:rPr>
          <w:sz w:val="23"/>
          <w:szCs w:val="23"/>
        </w:rPr>
        <w:t xml:space="preserve"> que consisten en las</w:t>
      </w:r>
      <w:r w:rsidR="007A6C10" w:rsidRPr="009C1521">
        <w:rPr>
          <w:sz w:val="23"/>
          <w:szCs w:val="23"/>
        </w:rPr>
        <w:t xml:space="preserve"> </w:t>
      </w:r>
      <w:r w:rsidR="00097FAF" w:rsidRPr="009C1521">
        <w:rPr>
          <w:sz w:val="23"/>
          <w:szCs w:val="23"/>
        </w:rPr>
        <w:t>resoluci</w:t>
      </w:r>
      <w:r w:rsidR="00097FAF">
        <w:rPr>
          <w:sz w:val="23"/>
          <w:szCs w:val="23"/>
        </w:rPr>
        <w:t>ones</w:t>
      </w:r>
      <w:r w:rsidR="00097FAF" w:rsidRPr="009C1521">
        <w:rPr>
          <w:sz w:val="23"/>
          <w:szCs w:val="23"/>
        </w:rPr>
        <w:t xml:space="preserve"> </w:t>
      </w:r>
      <w:r w:rsidR="007A6C10" w:rsidRPr="009C1521">
        <w:rPr>
          <w:sz w:val="23"/>
          <w:szCs w:val="23"/>
        </w:rPr>
        <w:t>de declaración de</w:t>
      </w:r>
      <w:r w:rsidR="008D4AC2" w:rsidRPr="009C1521">
        <w:rPr>
          <w:sz w:val="23"/>
          <w:szCs w:val="23"/>
        </w:rPr>
        <w:t xml:space="preserve"> reserva </w:t>
      </w:r>
      <w:r w:rsidR="002E6747">
        <w:rPr>
          <w:sz w:val="23"/>
          <w:szCs w:val="23"/>
        </w:rPr>
        <w:t>constituyen</w:t>
      </w:r>
      <w:r w:rsidR="00097FAF" w:rsidRPr="009C1521">
        <w:rPr>
          <w:sz w:val="23"/>
          <w:szCs w:val="23"/>
        </w:rPr>
        <w:t xml:space="preserve"> </w:t>
      </w:r>
      <w:r w:rsidR="00A968AA" w:rsidRPr="009C1521">
        <w:rPr>
          <w:sz w:val="23"/>
          <w:szCs w:val="23"/>
        </w:rPr>
        <w:t>información pública</w:t>
      </w:r>
      <w:r w:rsidR="002E6747">
        <w:rPr>
          <w:sz w:val="23"/>
          <w:szCs w:val="23"/>
        </w:rPr>
        <w:t>,</w:t>
      </w:r>
      <w:r w:rsidR="00A968AA" w:rsidRPr="009C1521">
        <w:rPr>
          <w:sz w:val="23"/>
          <w:szCs w:val="23"/>
        </w:rPr>
        <w:t xml:space="preserve"> que todos los entes obligados a la LAIP</w:t>
      </w:r>
      <w:r w:rsidR="00FC543E" w:rsidRPr="009C1521">
        <w:rPr>
          <w:sz w:val="23"/>
          <w:szCs w:val="23"/>
        </w:rPr>
        <w:t xml:space="preserve"> </w:t>
      </w:r>
      <w:r w:rsidR="00A968AA" w:rsidRPr="009C1521">
        <w:rPr>
          <w:sz w:val="23"/>
          <w:szCs w:val="23"/>
        </w:rPr>
        <w:t xml:space="preserve">deben </w:t>
      </w:r>
      <w:r w:rsidR="00FC543E" w:rsidRPr="009C1521">
        <w:rPr>
          <w:sz w:val="23"/>
          <w:szCs w:val="23"/>
        </w:rPr>
        <w:t>generar y poseer</w:t>
      </w:r>
      <w:r w:rsidR="002E6747">
        <w:rPr>
          <w:sz w:val="23"/>
          <w:szCs w:val="23"/>
        </w:rPr>
        <w:t xml:space="preserve">. Los </w:t>
      </w:r>
      <w:r w:rsidR="007E009B" w:rsidRPr="009C1521">
        <w:rPr>
          <w:sz w:val="23"/>
          <w:szCs w:val="23"/>
        </w:rPr>
        <w:t>Art</w:t>
      </w:r>
      <w:r w:rsidR="002E6747">
        <w:rPr>
          <w:sz w:val="23"/>
          <w:szCs w:val="23"/>
        </w:rPr>
        <w:t>s. 21 de la L</w:t>
      </w:r>
      <w:r w:rsidR="007E009B" w:rsidRPr="009C1521">
        <w:rPr>
          <w:sz w:val="23"/>
          <w:szCs w:val="23"/>
        </w:rPr>
        <w:t xml:space="preserve">ey y </w:t>
      </w:r>
      <w:r w:rsidR="007A6C10" w:rsidRPr="009C1521">
        <w:rPr>
          <w:sz w:val="23"/>
          <w:szCs w:val="23"/>
        </w:rPr>
        <w:t>31</w:t>
      </w:r>
      <w:r w:rsidR="007E009B" w:rsidRPr="009C1521">
        <w:rPr>
          <w:sz w:val="23"/>
          <w:szCs w:val="23"/>
        </w:rPr>
        <w:t xml:space="preserve"> </w:t>
      </w:r>
      <w:r w:rsidR="007A6C10" w:rsidRPr="009C1521">
        <w:rPr>
          <w:sz w:val="23"/>
          <w:szCs w:val="23"/>
        </w:rPr>
        <w:t xml:space="preserve">de su Reglamento establecen la obligación de su realización y </w:t>
      </w:r>
      <w:r w:rsidR="00097FAF">
        <w:rPr>
          <w:sz w:val="23"/>
          <w:szCs w:val="23"/>
        </w:rPr>
        <w:t>su</w:t>
      </w:r>
      <w:r w:rsidR="00097FAF" w:rsidRPr="009C1521">
        <w:rPr>
          <w:sz w:val="23"/>
          <w:szCs w:val="23"/>
        </w:rPr>
        <w:t xml:space="preserve"> </w:t>
      </w:r>
      <w:r w:rsidR="007A6C10" w:rsidRPr="009C1521">
        <w:rPr>
          <w:sz w:val="23"/>
          <w:szCs w:val="23"/>
        </w:rPr>
        <w:t>contenido mínimo</w:t>
      </w:r>
      <w:r w:rsidR="00097FAF">
        <w:rPr>
          <w:sz w:val="23"/>
          <w:szCs w:val="23"/>
        </w:rPr>
        <w:t>. L</w:t>
      </w:r>
      <w:r w:rsidR="007A6C10" w:rsidRPr="009C1521">
        <w:rPr>
          <w:sz w:val="23"/>
          <w:szCs w:val="23"/>
        </w:rPr>
        <w:t>a divulgación de este documento brinda certeza a los ciudadanos que los entes obligados han realizado una limitaci</w:t>
      </w:r>
      <w:r w:rsidR="00C35077" w:rsidRPr="009C1521">
        <w:rPr>
          <w:sz w:val="23"/>
          <w:szCs w:val="23"/>
        </w:rPr>
        <w:t>ón al DAIP de forma moti</w:t>
      </w:r>
      <w:r w:rsidR="000100DA">
        <w:rPr>
          <w:sz w:val="23"/>
          <w:szCs w:val="23"/>
        </w:rPr>
        <w:t>vada</w:t>
      </w:r>
      <w:r w:rsidR="002E6747">
        <w:rPr>
          <w:sz w:val="23"/>
          <w:szCs w:val="23"/>
        </w:rPr>
        <w:t>, de conformidad a</w:t>
      </w:r>
      <w:r w:rsidR="000100DA">
        <w:rPr>
          <w:sz w:val="23"/>
          <w:szCs w:val="23"/>
        </w:rPr>
        <w:t xml:space="preserve"> la LAIP, a</w:t>
      </w:r>
      <w:r w:rsidR="002E6747">
        <w:rPr>
          <w:sz w:val="23"/>
          <w:szCs w:val="23"/>
        </w:rPr>
        <w:t>l derecho i</w:t>
      </w:r>
      <w:r w:rsidR="00C35077" w:rsidRPr="009C1521">
        <w:rPr>
          <w:sz w:val="23"/>
          <w:szCs w:val="23"/>
        </w:rPr>
        <w:t>nter</w:t>
      </w:r>
      <w:r w:rsidR="002E6747">
        <w:rPr>
          <w:sz w:val="23"/>
          <w:szCs w:val="23"/>
        </w:rPr>
        <w:t>nacional de los derechos h</w:t>
      </w:r>
      <w:r w:rsidR="00C35077" w:rsidRPr="009C1521">
        <w:rPr>
          <w:sz w:val="23"/>
          <w:szCs w:val="23"/>
        </w:rPr>
        <w:t xml:space="preserve">umanos </w:t>
      </w:r>
      <w:r w:rsidR="007A6C10" w:rsidRPr="009C1521">
        <w:rPr>
          <w:sz w:val="23"/>
          <w:szCs w:val="23"/>
        </w:rPr>
        <w:t xml:space="preserve">y </w:t>
      </w:r>
      <w:r w:rsidR="00097FAF">
        <w:rPr>
          <w:sz w:val="23"/>
          <w:szCs w:val="23"/>
        </w:rPr>
        <w:t xml:space="preserve">a </w:t>
      </w:r>
      <w:r w:rsidR="007A6C10" w:rsidRPr="009C1521">
        <w:rPr>
          <w:sz w:val="23"/>
          <w:szCs w:val="23"/>
        </w:rPr>
        <w:t>la</w:t>
      </w:r>
      <w:r w:rsidR="002E6747">
        <w:rPr>
          <w:sz w:val="23"/>
          <w:szCs w:val="23"/>
        </w:rPr>
        <w:t xml:space="preserve"> propia</w:t>
      </w:r>
      <w:r w:rsidR="007A6C10" w:rsidRPr="009C1521">
        <w:rPr>
          <w:sz w:val="23"/>
          <w:szCs w:val="23"/>
        </w:rPr>
        <w:t xml:space="preserve"> Constitución</w:t>
      </w:r>
      <w:r w:rsidR="00C35077" w:rsidRPr="009C1521">
        <w:rPr>
          <w:sz w:val="23"/>
          <w:szCs w:val="23"/>
        </w:rPr>
        <w:t>.</w:t>
      </w:r>
    </w:p>
    <w:p w:rsidR="00382F2A" w:rsidRPr="009C1521" w:rsidRDefault="002E6747" w:rsidP="00382F2A">
      <w:pPr>
        <w:spacing w:before="240" w:after="240"/>
        <w:rPr>
          <w:sz w:val="23"/>
          <w:szCs w:val="23"/>
        </w:rPr>
      </w:pPr>
      <w:r>
        <w:rPr>
          <w:sz w:val="23"/>
          <w:szCs w:val="23"/>
        </w:rPr>
        <w:t>En el presente</w:t>
      </w:r>
      <w:r w:rsidR="00C35077" w:rsidRPr="009C1521">
        <w:rPr>
          <w:sz w:val="23"/>
          <w:szCs w:val="23"/>
        </w:rPr>
        <w:t xml:space="preserve"> caso, </w:t>
      </w:r>
      <w:r w:rsidR="00B8790F" w:rsidRPr="009C1521">
        <w:rPr>
          <w:sz w:val="23"/>
          <w:szCs w:val="23"/>
        </w:rPr>
        <w:t>el enlace</w:t>
      </w:r>
      <w:r w:rsidR="00B8790F" w:rsidRPr="009C1521">
        <w:rPr>
          <w:rStyle w:val="Refdenotaalpie"/>
          <w:sz w:val="23"/>
          <w:szCs w:val="23"/>
        </w:rPr>
        <w:footnoteReference w:id="1"/>
      </w:r>
      <w:r>
        <w:rPr>
          <w:sz w:val="23"/>
          <w:szCs w:val="23"/>
        </w:rPr>
        <w:t xml:space="preserve"> que facilitó</w:t>
      </w:r>
      <w:r w:rsidR="00B8790F" w:rsidRPr="009C1521">
        <w:rPr>
          <w:sz w:val="23"/>
          <w:szCs w:val="23"/>
        </w:rPr>
        <w:t xml:space="preserve"> </w:t>
      </w:r>
      <w:r>
        <w:rPr>
          <w:sz w:val="23"/>
          <w:szCs w:val="23"/>
        </w:rPr>
        <w:t>el Oficial de I</w:t>
      </w:r>
      <w:r w:rsidR="00540D91" w:rsidRPr="009C1521">
        <w:rPr>
          <w:sz w:val="23"/>
          <w:szCs w:val="23"/>
        </w:rPr>
        <w:t xml:space="preserve">nformación de </w:t>
      </w:r>
      <w:r w:rsidRPr="002E6747">
        <w:rPr>
          <w:b/>
          <w:sz w:val="23"/>
          <w:szCs w:val="23"/>
        </w:rPr>
        <w:t>CA</w:t>
      </w:r>
      <w:r w:rsidR="00540D91" w:rsidRPr="002E6747">
        <w:rPr>
          <w:b/>
          <w:sz w:val="23"/>
          <w:szCs w:val="23"/>
        </w:rPr>
        <w:t>PR</w:t>
      </w:r>
      <w:r w:rsidRPr="002E6747">
        <w:rPr>
          <w:b/>
          <w:sz w:val="23"/>
          <w:szCs w:val="23"/>
        </w:rPr>
        <w:t>ES</w:t>
      </w:r>
      <w:r w:rsidR="00540D91" w:rsidRPr="009C1521">
        <w:rPr>
          <w:sz w:val="23"/>
          <w:szCs w:val="23"/>
        </w:rPr>
        <w:t xml:space="preserve"> </w:t>
      </w:r>
      <w:r w:rsidR="00B8790F" w:rsidRPr="009C1521">
        <w:rPr>
          <w:sz w:val="23"/>
          <w:szCs w:val="23"/>
        </w:rPr>
        <w:t xml:space="preserve">como respuesta a </w:t>
      </w:r>
      <w:r w:rsidR="00097FAF">
        <w:rPr>
          <w:sz w:val="23"/>
          <w:szCs w:val="23"/>
        </w:rPr>
        <w:t>la solicitud presentada por el ciudadano</w:t>
      </w:r>
      <w:r w:rsidR="00B8790F" w:rsidRPr="009C1521">
        <w:rPr>
          <w:sz w:val="23"/>
          <w:szCs w:val="23"/>
        </w:rPr>
        <w:t xml:space="preserve"> fue consultado por este Instituto y se corroboró que </w:t>
      </w:r>
      <w:r w:rsidR="00097FAF">
        <w:rPr>
          <w:sz w:val="23"/>
          <w:szCs w:val="23"/>
        </w:rPr>
        <w:t>éste contiene</w:t>
      </w:r>
      <w:r w:rsidR="00B8790F" w:rsidRPr="009C1521">
        <w:rPr>
          <w:sz w:val="23"/>
          <w:szCs w:val="23"/>
        </w:rPr>
        <w:t xml:space="preserve"> las resoluciones de solicitudes de información, de manera que lo publicado como “información pública oficiosa” no corresponde a lo solicitado específicamente por el apelante, en trasgresión a los principios de disponibilidad e integridad que caracterizan al DAIP.</w:t>
      </w:r>
    </w:p>
    <w:p w:rsidR="009C1521" w:rsidRPr="009C1521" w:rsidRDefault="0034673E" w:rsidP="00156AA2">
      <w:pPr>
        <w:spacing w:before="240" w:after="240"/>
        <w:rPr>
          <w:sz w:val="23"/>
          <w:szCs w:val="23"/>
        </w:rPr>
      </w:pPr>
      <w:r>
        <w:rPr>
          <w:sz w:val="23"/>
          <w:szCs w:val="23"/>
        </w:rPr>
        <w:t xml:space="preserve">En consecuencia, la </w:t>
      </w:r>
      <w:r w:rsidR="00AE77C8">
        <w:rPr>
          <w:sz w:val="23"/>
          <w:szCs w:val="23"/>
        </w:rPr>
        <w:t>improcedencia de la solicitud resuelta por</w:t>
      </w:r>
      <w:r w:rsidR="00540D91" w:rsidRPr="009C1521">
        <w:rPr>
          <w:sz w:val="23"/>
          <w:szCs w:val="23"/>
        </w:rPr>
        <w:t xml:space="preserve"> el Oficial de Información </w:t>
      </w:r>
      <w:r w:rsidR="00382F2A" w:rsidRPr="009C1521">
        <w:rPr>
          <w:sz w:val="23"/>
          <w:szCs w:val="23"/>
        </w:rPr>
        <w:t xml:space="preserve">de </w:t>
      </w:r>
      <w:r w:rsidRPr="0034673E">
        <w:rPr>
          <w:b/>
          <w:sz w:val="23"/>
          <w:szCs w:val="23"/>
        </w:rPr>
        <w:t>CA</w:t>
      </w:r>
      <w:r w:rsidR="00540D91" w:rsidRPr="0034673E">
        <w:rPr>
          <w:b/>
          <w:sz w:val="23"/>
          <w:szCs w:val="23"/>
        </w:rPr>
        <w:t>PR</w:t>
      </w:r>
      <w:r w:rsidRPr="0034673E">
        <w:rPr>
          <w:b/>
          <w:sz w:val="23"/>
          <w:szCs w:val="23"/>
        </w:rPr>
        <w:t>ES</w:t>
      </w:r>
      <w:r>
        <w:rPr>
          <w:sz w:val="23"/>
          <w:szCs w:val="23"/>
        </w:rPr>
        <w:t>,</w:t>
      </w:r>
      <w:r w:rsidR="00540D91" w:rsidRPr="009C1521">
        <w:rPr>
          <w:sz w:val="23"/>
          <w:szCs w:val="23"/>
        </w:rPr>
        <w:t xml:space="preserve"> </w:t>
      </w:r>
      <w:r w:rsidR="00382F2A" w:rsidRPr="009C1521">
        <w:rPr>
          <w:sz w:val="23"/>
          <w:szCs w:val="23"/>
        </w:rPr>
        <w:t xml:space="preserve">con base </w:t>
      </w:r>
      <w:r w:rsidR="005A36D0">
        <w:rPr>
          <w:sz w:val="23"/>
          <w:szCs w:val="23"/>
        </w:rPr>
        <w:t>en</w:t>
      </w:r>
      <w:r w:rsidR="005A36D0" w:rsidRPr="009C1521">
        <w:rPr>
          <w:sz w:val="23"/>
          <w:szCs w:val="23"/>
        </w:rPr>
        <w:t xml:space="preserve"> </w:t>
      </w:r>
      <w:r w:rsidR="00382F2A" w:rsidRPr="009C1521">
        <w:rPr>
          <w:sz w:val="23"/>
          <w:szCs w:val="23"/>
        </w:rPr>
        <w:t>la excepción del Art. 74 letra “b”</w:t>
      </w:r>
      <w:r w:rsidR="00DA5700" w:rsidRPr="009C1521">
        <w:rPr>
          <w:sz w:val="23"/>
          <w:szCs w:val="23"/>
        </w:rPr>
        <w:t xml:space="preserve"> de la LAIP, es inv</w:t>
      </w:r>
      <w:r w:rsidR="005A36D0">
        <w:rPr>
          <w:sz w:val="23"/>
          <w:szCs w:val="23"/>
        </w:rPr>
        <w:t>á</w:t>
      </w:r>
      <w:r>
        <w:rPr>
          <w:sz w:val="23"/>
          <w:szCs w:val="23"/>
        </w:rPr>
        <w:t>lida y contraria a la ley, por</w:t>
      </w:r>
      <w:r w:rsidR="00DA5700" w:rsidRPr="009C1521">
        <w:rPr>
          <w:sz w:val="23"/>
          <w:szCs w:val="23"/>
        </w:rPr>
        <w:t>que</w:t>
      </w:r>
      <w:r w:rsidR="00AE77C8">
        <w:rPr>
          <w:sz w:val="23"/>
          <w:szCs w:val="23"/>
        </w:rPr>
        <w:t xml:space="preserve"> el supuesto de hecho</w:t>
      </w:r>
      <w:r w:rsidR="00DA5700" w:rsidRPr="009C1521">
        <w:rPr>
          <w:sz w:val="23"/>
          <w:szCs w:val="23"/>
        </w:rPr>
        <w:t xml:space="preserve"> no encaja </w:t>
      </w:r>
      <w:r w:rsidR="005A36D0">
        <w:rPr>
          <w:sz w:val="23"/>
          <w:szCs w:val="23"/>
        </w:rPr>
        <w:t>en</w:t>
      </w:r>
      <w:r w:rsidR="005A36D0" w:rsidRPr="009C1521">
        <w:rPr>
          <w:sz w:val="23"/>
          <w:szCs w:val="23"/>
        </w:rPr>
        <w:t xml:space="preserve"> </w:t>
      </w:r>
      <w:r w:rsidR="00DA5700" w:rsidRPr="009C1521">
        <w:rPr>
          <w:sz w:val="23"/>
          <w:szCs w:val="23"/>
        </w:rPr>
        <w:t>la</w:t>
      </w:r>
      <w:r w:rsidR="007411E4">
        <w:rPr>
          <w:sz w:val="23"/>
          <w:szCs w:val="23"/>
        </w:rPr>
        <w:t xml:space="preserve"> previsión de la</w:t>
      </w:r>
      <w:r w:rsidR="00AE77C8">
        <w:rPr>
          <w:sz w:val="23"/>
          <w:szCs w:val="23"/>
        </w:rPr>
        <w:t xml:space="preserve"> norma</w:t>
      </w:r>
      <w:r w:rsidR="007411E4">
        <w:rPr>
          <w:sz w:val="23"/>
          <w:szCs w:val="23"/>
        </w:rPr>
        <w:t>. En otras palabras</w:t>
      </w:r>
      <w:r w:rsidR="00AE77C8">
        <w:rPr>
          <w:sz w:val="23"/>
          <w:szCs w:val="23"/>
        </w:rPr>
        <w:t>, para que aplique</w:t>
      </w:r>
      <w:r w:rsidR="005A36D0">
        <w:rPr>
          <w:sz w:val="23"/>
          <w:szCs w:val="23"/>
        </w:rPr>
        <w:t xml:space="preserve"> la imp</w:t>
      </w:r>
      <w:r w:rsidR="00AE77C8">
        <w:rPr>
          <w:sz w:val="23"/>
          <w:szCs w:val="23"/>
        </w:rPr>
        <w:t xml:space="preserve">rocedencia </w:t>
      </w:r>
      <w:r w:rsidR="007411E4">
        <w:rPr>
          <w:sz w:val="23"/>
          <w:szCs w:val="23"/>
        </w:rPr>
        <w:t>por la causal invocada por el ente obligado</w:t>
      </w:r>
      <w:r w:rsidR="005A36D0">
        <w:rPr>
          <w:sz w:val="23"/>
          <w:szCs w:val="23"/>
        </w:rPr>
        <w:t xml:space="preserve">, </w:t>
      </w:r>
      <w:r w:rsidR="00382F2A" w:rsidRPr="009C1521">
        <w:rPr>
          <w:sz w:val="23"/>
          <w:szCs w:val="23"/>
        </w:rPr>
        <w:t>la información requerida debe estar disponible públicamente y debe corresponder efectivamente a lo solicitado por los ciudadano</w:t>
      </w:r>
      <w:r w:rsidR="005A36D0">
        <w:rPr>
          <w:sz w:val="23"/>
          <w:szCs w:val="23"/>
        </w:rPr>
        <w:t>s</w:t>
      </w:r>
      <w:r w:rsidR="00382F2A" w:rsidRPr="009C1521">
        <w:rPr>
          <w:sz w:val="23"/>
          <w:szCs w:val="23"/>
        </w:rPr>
        <w:t xml:space="preserve">, lo </w:t>
      </w:r>
      <w:r w:rsidR="005A36D0">
        <w:rPr>
          <w:sz w:val="23"/>
          <w:szCs w:val="23"/>
        </w:rPr>
        <w:t>que no ocurre en este caso</w:t>
      </w:r>
      <w:r w:rsidR="00382F2A" w:rsidRPr="009C1521">
        <w:rPr>
          <w:sz w:val="23"/>
          <w:szCs w:val="23"/>
        </w:rPr>
        <w:t>.</w:t>
      </w:r>
      <w:r w:rsidR="005A36D0">
        <w:rPr>
          <w:sz w:val="23"/>
          <w:szCs w:val="23"/>
        </w:rPr>
        <w:t xml:space="preserve"> Por lo anterior, debe revocarse la resolución </w:t>
      </w:r>
      <w:r w:rsidR="005A36D0">
        <w:rPr>
          <w:sz w:val="23"/>
          <w:szCs w:val="23"/>
        </w:rPr>
        <w:lastRenderedPageBreak/>
        <w:t xml:space="preserve">impugnada y ordenar </w:t>
      </w:r>
      <w:r w:rsidR="00DA5700" w:rsidRPr="009C1521">
        <w:rPr>
          <w:sz w:val="23"/>
          <w:szCs w:val="23"/>
        </w:rPr>
        <w:t xml:space="preserve">a </w:t>
      </w:r>
      <w:r w:rsidR="007411E4" w:rsidRPr="007411E4">
        <w:rPr>
          <w:b/>
          <w:sz w:val="23"/>
          <w:szCs w:val="23"/>
        </w:rPr>
        <w:t>CA</w:t>
      </w:r>
      <w:r w:rsidR="00DA5700" w:rsidRPr="007411E4">
        <w:rPr>
          <w:b/>
          <w:sz w:val="23"/>
          <w:szCs w:val="23"/>
        </w:rPr>
        <w:t>PR</w:t>
      </w:r>
      <w:r w:rsidR="007411E4" w:rsidRPr="007411E4">
        <w:rPr>
          <w:b/>
          <w:sz w:val="23"/>
          <w:szCs w:val="23"/>
        </w:rPr>
        <w:t>ES</w:t>
      </w:r>
      <w:r w:rsidR="00DA5700" w:rsidRPr="009C1521">
        <w:rPr>
          <w:sz w:val="23"/>
          <w:szCs w:val="23"/>
        </w:rPr>
        <w:t xml:space="preserve"> que entregue</w:t>
      </w:r>
      <w:r w:rsidR="0073641F">
        <w:rPr>
          <w:sz w:val="23"/>
          <w:szCs w:val="23"/>
        </w:rPr>
        <w:t xml:space="preserve"> copias digitales de</w:t>
      </w:r>
      <w:r w:rsidR="00DA5700" w:rsidRPr="009C1521">
        <w:rPr>
          <w:sz w:val="23"/>
          <w:szCs w:val="23"/>
        </w:rPr>
        <w:t xml:space="preserve"> </w:t>
      </w:r>
      <w:r w:rsidR="009C1521" w:rsidRPr="009C1521">
        <w:rPr>
          <w:sz w:val="23"/>
          <w:szCs w:val="23"/>
        </w:rPr>
        <w:t>las resoluciones de reserva efectuadas, a la fecha de presentación de la solicitud de información.</w:t>
      </w:r>
    </w:p>
    <w:p w:rsidR="00DA5700" w:rsidRPr="009C1521" w:rsidRDefault="00DA5700" w:rsidP="009C1521">
      <w:pPr>
        <w:rPr>
          <w:sz w:val="23"/>
          <w:szCs w:val="23"/>
        </w:rPr>
      </w:pPr>
      <w:r w:rsidRPr="009C1521">
        <w:rPr>
          <w:b/>
          <w:sz w:val="23"/>
          <w:szCs w:val="23"/>
        </w:rPr>
        <w:t>C. PARTE RESOLUTIVA</w:t>
      </w:r>
    </w:p>
    <w:p w:rsidR="00DA5700" w:rsidRPr="009C1521" w:rsidRDefault="00DA5700" w:rsidP="00DA5700">
      <w:pPr>
        <w:spacing w:before="240" w:after="240"/>
        <w:rPr>
          <w:b/>
          <w:sz w:val="23"/>
          <w:szCs w:val="23"/>
        </w:rPr>
      </w:pPr>
      <w:r w:rsidRPr="009C1521">
        <w:rPr>
          <w:sz w:val="23"/>
          <w:szCs w:val="23"/>
        </w:rPr>
        <w:t xml:space="preserve">Por lo tanto, de conformidad con las razones antes expuestas y disposiciones legales citadas, y con base en los artículos 6 y 18 de la Cn., 52 inciso 3°, 58 letra d, 82, 83 letra “d”, 94, 96 y 102 de la LAIP; 77, 79 y 80 del RELAIP, a nombre de la República de El Salvador, este Instituto </w:t>
      </w:r>
      <w:r w:rsidRPr="009C1521">
        <w:rPr>
          <w:b/>
          <w:sz w:val="23"/>
          <w:szCs w:val="23"/>
        </w:rPr>
        <w:t>resuelve:</w:t>
      </w:r>
    </w:p>
    <w:p w:rsidR="00DA5700" w:rsidRPr="009C1521" w:rsidRDefault="00D37D79" w:rsidP="00156AA2">
      <w:pPr>
        <w:tabs>
          <w:tab w:val="clear" w:pos="1260"/>
        </w:tabs>
        <w:spacing w:before="240"/>
        <w:ind w:firstLine="0"/>
        <w:rPr>
          <w:sz w:val="23"/>
          <w:szCs w:val="23"/>
        </w:rPr>
      </w:pPr>
      <w:r>
        <w:rPr>
          <w:b/>
          <w:sz w:val="23"/>
          <w:szCs w:val="23"/>
        </w:rPr>
        <w:tab/>
      </w:r>
      <w:r w:rsidR="00341829">
        <w:rPr>
          <w:b/>
          <w:sz w:val="23"/>
          <w:szCs w:val="23"/>
        </w:rPr>
        <w:t>a) Revo</w:t>
      </w:r>
      <w:r w:rsidR="00341829" w:rsidRPr="009C1521">
        <w:rPr>
          <w:b/>
          <w:sz w:val="23"/>
          <w:szCs w:val="23"/>
        </w:rPr>
        <w:t>case</w:t>
      </w:r>
      <w:r w:rsidR="00DA5700" w:rsidRPr="009C1521">
        <w:rPr>
          <w:sz w:val="23"/>
          <w:szCs w:val="23"/>
        </w:rPr>
        <w:t xml:space="preserve"> la resolución de</w:t>
      </w:r>
      <w:r>
        <w:rPr>
          <w:sz w:val="23"/>
          <w:szCs w:val="23"/>
        </w:rPr>
        <w:t>l</w:t>
      </w:r>
      <w:r w:rsidR="00DA5700" w:rsidRPr="009C1521">
        <w:rPr>
          <w:b/>
          <w:sz w:val="23"/>
          <w:szCs w:val="23"/>
        </w:rPr>
        <w:t xml:space="preserve"> </w:t>
      </w:r>
      <w:r w:rsidR="00DA5700" w:rsidRPr="009C1521">
        <w:rPr>
          <w:sz w:val="23"/>
          <w:szCs w:val="23"/>
        </w:rPr>
        <w:t>Oficial de Información de la</w:t>
      </w:r>
      <w:r w:rsidR="00DA5700" w:rsidRPr="009C1521">
        <w:rPr>
          <w:b/>
          <w:sz w:val="23"/>
          <w:szCs w:val="23"/>
        </w:rPr>
        <w:t xml:space="preserve"> </w:t>
      </w:r>
      <w:r w:rsidR="00DA5700" w:rsidRPr="00341829">
        <w:rPr>
          <w:sz w:val="23"/>
          <w:szCs w:val="23"/>
        </w:rPr>
        <w:t>Presidencia de la República</w:t>
      </w:r>
      <w:r w:rsidR="00DA5700" w:rsidRPr="009C1521">
        <w:rPr>
          <w:b/>
          <w:sz w:val="23"/>
          <w:szCs w:val="23"/>
        </w:rPr>
        <w:t xml:space="preserve"> (</w:t>
      </w:r>
      <w:r w:rsidR="00341829">
        <w:rPr>
          <w:b/>
          <w:sz w:val="23"/>
          <w:szCs w:val="23"/>
        </w:rPr>
        <w:t>CA</w:t>
      </w:r>
      <w:r w:rsidR="00DA5700" w:rsidRPr="009C1521">
        <w:rPr>
          <w:b/>
          <w:sz w:val="23"/>
          <w:szCs w:val="23"/>
        </w:rPr>
        <w:t>PR</w:t>
      </w:r>
      <w:r w:rsidR="00341829">
        <w:rPr>
          <w:b/>
          <w:sz w:val="23"/>
          <w:szCs w:val="23"/>
        </w:rPr>
        <w:t>ES</w:t>
      </w:r>
      <w:r w:rsidR="00DA5700" w:rsidRPr="009C1521">
        <w:rPr>
          <w:b/>
          <w:sz w:val="23"/>
          <w:szCs w:val="23"/>
        </w:rPr>
        <w:t>)</w:t>
      </w:r>
      <w:r w:rsidR="00DA5700" w:rsidRPr="009C1521">
        <w:rPr>
          <w:sz w:val="23"/>
          <w:szCs w:val="23"/>
        </w:rPr>
        <w:t xml:space="preserve"> emitida el </w:t>
      </w:r>
      <w:r w:rsidR="009C1521" w:rsidRPr="009C1521">
        <w:rPr>
          <w:sz w:val="23"/>
          <w:szCs w:val="23"/>
        </w:rPr>
        <w:t>3</w:t>
      </w:r>
      <w:r w:rsidR="00DA5700" w:rsidRPr="009C1521">
        <w:rPr>
          <w:sz w:val="23"/>
          <w:szCs w:val="23"/>
        </w:rPr>
        <w:t xml:space="preserve"> de </w:t>
      </w:r>
      <w:r w:rsidR="009C1521" w:rsidRPr="009C1521">
        <w:rPr>
          <w:sz w:val="23"/>
          <w:szCs w:val="23"/>
        </w:rPr>
        <w:t xml:space="preserve">noviembre </w:t>
      </w:r>
      <w:r w:rsidR="00DA5700" w:rsidRPr="009C1521">
        <w:rPr>
          <w:sz w:val="23"/>
          <w:szCs w:val="23"/>
        </w:rPr>
        <w:t>de 2014.</w:t>
      </w:r>
    </w:p>
    <w:p w:rsidR="009C1521" w:rsidRPr="009C1521" w:rsidRDefault="00DA5700" w:rsidP="00DA5700">
      <w:pPr>
        <w:spacing w:before="240"/>
        <w:rPr>
          <w:sz w:val="23"/>
          <w:szCs w:val="23"/>
        </w:rPr>
      </w:pPr>
      <w:r w:rsidRPr="009C1521">
        <w:rPr>
          <w:b/>
          <w:sz w:val="23"/>
          <w:szCs w:val="23"/>
        </w:rPr>
        <w:t xml:space="preserve">b) </w:t>
      </w:r>
      <w:r w:rsidR="00341829" w:rsidRPr="009C1521">
        <w:rPr>
          <w:b/>
          <w:bCs/>
          <w:iCs/>
          <w:sz w:val="23"/>
          <w:szCs w:val="23"/>
        </w:rPr>
        <w:t>Ordénese</w:t>
      </w:r>
      <w:r w:rsidRPr="009C1521">
        <w:rPr>
          <w:sz w:val="23"/>
          <w:szCs w:val="23"/>
        </w:rPr>
        <w:t xml:space="preserve"> a </w:t>
      </w:r>
      <w:r w:rsidR="00341829" w:rsidRPr="00341829">
        <w:rPr>
          <w:b/>
          <w:sz w:val="23"/>
          <w:szCs w:val="23"/>
        </w:rPr>
        <w:t>CA</w:t>
      </w:r>
      <w:r w:rsidR="00D37D79" w:rsidRPr="00341829">
        <w:rPr>
          <w:b/>
          <w:sz w:val="23"/>
          <w:szCs w:val="23"/>
        </w:rPr>
        <w:t>PR</w:t>
      </w:r>
      <w:r w:rsidR="00341829" w:rsidRPr="00341829">
        <w:rPr>
          <w:b/>
          <w:sz w:val="23"/>
          <w:szCs w:val="23"/>
        </w:rPr>
        <w:t>ES</w:t>
      </w:r>
      <w:r w:rsidRPr="009C1521">
        <w:rPr>
          <w:b/>
          <w:sz w:val="23"/>
          <w:szCs w:val="23"/>
        </w:rPr>
        <w:t xml:space="preserve"> </w:t>
      </w:r>
      <w:r w:rsidRPr="009C1521">
        <w:rPr>
          <w:sz w:val="23"/>
          <w:szCs w:val="23"/>
        </w:rPr>
        <w:t xml:space="preserve">que, a través de su Oficial </w:t>
      </w:r>
      <w:r w:rsidR="009C1521" w:rsidRPr="009C1521">
        <w:rPr>
          <w:sz w:val="23"/>
          <w:szCs w:val="23"/>
        </w:rPr>
        <w:t xml:space="preserve">de Información y en el plazo de </w:t>
      </w:r>
      <w:r w:rsidR="00D37D79">
        <w:rPr>
          <w:b/>
          <w:sz w:val="23"/>
          <w:szCs w:val="23"/>
        </w:rPr>
        <w:t>cinco</w:t>
      </w:r>
      <w:r w:rsidR="00D37D79" w:rsidRPr="009C1521">
        <w:rPr>
          <w:b/>
          <w:sz w:val="23"/>
          <w:szCs w:val="23"/>
        </w:rPr>
        <w:t xml:space="preserve"> </w:t>
      </w:r>
      <w:r w:rsidRPr="009C1521">
        <w:rPr>
          <w:b/>
          <w:sz w:val="23"/>
          <w:szCs w:val="23"/>
        </w:rPr>
        <w:t>días hábiles</w:t>
      </w:r>
      <w:r w:rsidRPr="009C1521">
        <w:rPr>
          <w:sz w:val="23"/>
          <w:szCs w:val="23"/>
        </w:rPr>
        <w:t xml:space="preserve">, </w:t>
      </w:r>
      <w:r w:rsidR="009C1521" w:rsidRPr="009C1521">
        <w:rPr>
          <w:sz w:val="23"/>
          <w:szCs w:val="23"/>
        </w:rPr>
        <w:t>entregue</w:t>
      </w:r>
      <w:r w:rsidRPr="009C1521">
        <w:rPr>
          <w:sz w:val="23"/>
          <w:szCs w:val="23"/>
        </w:rPr>
        <w:t xml:space="preserve"> al ciudadano</w:t>
      </w:r>
      <w:r w:rsidR="009C1521" w:rsidRPr="009C1521">
        <w:rPr>
          <w:b/>
          <w:sz w:val="23"/>
          <w:szCs w:val="23"/>
        </w:rPr>
        <w:t xml:space="preserve"> Carlos Andr</w:t>
      </w:r>
      <w:r w:rsidR="00D37D79">
        <w:rPr>
          <w:b/>
          <w:sz w:val="23"/>
          <w:szCs w:val="23"/>
        </w:rPr>
        <w:t>é</w:t>
      </w:r>
      <w:r w:rsidR="009C1521" w:rsidRPr="009C1521">
        <w:rPr>
          <w:b/>
          <w:sz w:val="23"/>
          <w:szCs w:val="23"/>
        </w:rPr>
        <w:t>s López Infantozzi</w:t>
      </w:r>
      <w:r w:rsidRPr="009C1521">
        <w:rPr>
          <w:sz w:val="23"/>
          <w:szCs w:val="23"/>
        </w:rPr>
        <w:t xml:space="preserve">, </w:t>
      </w:r>
      <w:r w:rsidR="0073641F">
        <w:rPr>
          <w:sz w:val="23"/>
          <w:szCs w:val="23"/>
        </w:rPr>
        <w:t xml:space="preserve">copias digitales de </w:t>
      </w:r>
      <w:r w:rsidR="009C1521" w:rsidRPr="009C1521">
        <w:rPr>
          <w:sz w:val="23"/>
          <w:szCs w:val="23"/>
        </w:rPr>
        <w:t>las resoluciones de reserva efectuadas por ese ente obligado, a la fecha de presentación de la solicitud de información</w:t>
      </w:r>
      <w:r w:rsidR="00D37D79">
        <w:rPr>
          <w:sz w:val="23"/>
          <w:szCs w:val="23"/>
        </w:rPr>
        <w:t>,</w:t>
      </w:r>
      <w:r w:rsidR="009C1521" w:rsidRPr="009C1521">
        <w:rPr>
          <w:sz w:val="23"/>
          <w:szCs w:val="23"/>
        </w:rPr>
        <w:t xml:space="preserve"> de conformidad al Art. 21 de la LAIP y 31 de su Reglamento.</w:t>
      </w:r>
    </w:p>
    <w:p w:rsidR="00DA5700" w:rsidRPr="009C1521" w:rsidRDefault="00DA5700" w:rsidP="00DA5700">
      <w:pPr>
        <w:spacing w:before="240"/>
        <w:rPr>
          <w:sz w:val="23"/>
          <w:szCs w:val="23"/>
        </w:rPr>
      </w:pPr>
      <w:r w:rsidRPr="009C1521">
        <w:rPr>
          <w:b/>
          <w:color w:val="000000"/>
          <w:sz w:val="23"/>
          <w:szCs w:val="23"/>
        </w:rPr>
        <w:t>c)</w:t>
      </w:r>
      <w:r w:rsidRPr="009C1521">
        <w:rPr>
          <w:color w:val="000000"/>
          <w:sz w:val="23"/>
          <w:szCs w:val="23"/>
        </w:rPr>
        <w:t xml:space="preserve"> Dentro de las </w:t>
      </w:r>
      <w:r w:rsidRPr="009C1521">
        <w:rPr>
          <w:b/>
          <w:color w:val="000000"/>
          <w:sz w:val="23"/>
          <w:szCs w:val="23"/>
        </w:rPr>
        <w:t>veinticuatro horas</w:t>
      </w:r>
      <w:r w:rsidRPr="009C1521">
        <w:rPr>
          <w:color w:val="000000"/>
          <w:sz w:val="23"/>
          <w:szCs w:val="23"/>
        </w:rPr>
        <w:t xml:space="preserve"> posteriores al vencimiento del plazo de </w:t>
      </w:r>
      <w:r w:rsidR="00D37D79">
        <w:rPr>
          <w:color w:val="000000"/>
          <w:sz w:val="23"/>
          <w:szCs w:val="23"/>
        </w:rPr>
        <w:t xml:space="preserve">entrega </w:t>
      </w:r>
      <w:r w:rsidRPr="009C1521">
        <w:rPr>
          <w:color w:val="000000"/>
          <w:sz w:val="23"/>
          <w:szCs w:val="23"/>
        </w:rPr>
        <w:t xml:space="preserve">antes mencionado, </w:t>
      </w:r>
      <w:r w:rsidR="00341829" w:rsidRPr="00341829">
        <w:rPr>
          <w:b/>
          <w:color w:val="000000"/>
          <w:sz w:val="23"/>
          <w:szCs w:val="23"/>
        </w:rPr>
        <w:t>CA</w:t>
      </w:r>
      <w:r w:rsidR="00D37D79" w:rsidRPr="00341829">
        <w:rPr>
          <w:b/>
          <w:color w:val="000000"/>
          <w:sz w:val="23"/>
          <w:szCs w:val="23"/>
        </w:rPr>
        <w:t>PR</w:t>
      </w:r>
      <w:r w:rsidR="00341829" w:rsidRPr="00341829">
        <w:rPr>
          <w:b/>
          <w:color w:val="000000"/>
          <w:sz w:val="23"/>
          <w:szCs w:val="23"/>
        </w:rPr>
        <w:t>ES</w:t>
      </w:r>
      <w:r w:rsidRPr="009C1521">
        <w:rPr>
          <w:color w:val="000000"/>
          <w:sz w:val="23"/>
          <w:szCs w:val="23"/>
        </w:rPr>
        <w:t xml:space="preserve"> de</w:t>
      </w:r>
      <w:r w:rsidR="00341829">
        <w:rPr>
          <w:color w:val="000000"/>
          <w:sz w:val="23"/>
          <w:szCs w:val="23"/>
        </w:rPr>
        <w:t>berá remitir a este Instituto el</w:t>
      </w:r>
      <w:r w:rsidRPr="009C1521">
        <w:rPr>
          <w:color w:val="000000"/>
          <w:sz w:val="23"/>
          <w:szCs w:val="23"/>
        </w:rPr>
        <w:t xml:space="preserve"> informe de cumplimiento, que incluya un acta en la que conste la documentación entregada al apelante, así como su debida recepción</w:t>
      </w:r>
      <w:r w:rsidR="00D37D79">
        <w:rPr>
          <w:color w:val="000000"/>
          <w:sz w:val="23"/>
          <w:szCs w:val="23"/>
        </w:rPr>
        <w:t>, bajo pena de iniciar procedimiento sancionador</w:t>
      </w:r>
      <w:r w:rsidRPr="009C1521">
        <w:rPr>
          <w:sz w:val="23"/>
          <w:szCs w:val="23"/>
        </w:rPr>
        <w:t>.</w:t>
      </w:r>
    </w:p>
    <w:p w:rsidR="00DF6F07" w:rsidRDefault="00DA5700" w:rsidP="00DF6F07">
      <w:pPr>
        <w:spacing w:before="240"/>
        <w:ind w:firstLine="567"/>
        <w:rPr>
          <w:sz w:val="23"/>
          <w:szCs w:val="23"/>
        </w:rPr>
      </w:pPr>
      <w:r w:rsidRPr="009C1521">
        <w:rPr>
          <w:b/>
          <w:sz w:val="23"/>
          <w:szCs w:val="23"/>
        </w:rPr>
        <w:t xml:space="preserve">d) </w:t>
      </w:r>
      <w:r w:rsidRPr="009C1521">
        <w:rPr>
          <w:b/>
          <w:bCs/>
          <w:iCs/>
          <w:sz w:val="23"/>
          <w:szCs w:val="23"/>
        </w:rPr>
        <w:t>Publíquese</w:t>
      </w:r>
      <w:r w:rsidRPr="009C1521">
        <w:rPr>
          <w:sz w:val="23"/>
          <w:szCs w:val="23"/>
        </w:rPr>
        <w:t xml:space="preserve"> esta resolución, oportunamente.</w:t>
      </w:r>
    </w:p>
    <w:p w:rsidR="00DF6F07" w:rsidRPr="00DF6F07" w:rsidRDefault="00DF6F07" w:rsidP="00DF6F07">
      <w:pPr>
        <w:spacing w:before="240"/>
        <w:ind w:firstLine="0"/>
        <w:rPr>
          <w:sz w:val="23"/>
          <w:szCs w:val="23"/>
        </w:rPr>
      </w:pPr>
      <w:r w:rsidRPr="00711D33">
        <w:rPr>
          <w:color w:val="000000"/>
        </w:rPr>
        <w:t>----------ILEGIBLE--------------J. CAMPOS-------ILEGIBLE-------------ILEGIBLE ---------------PRONUNCIADA POR LA COMISI</w:t>
      </w:r>
      <w:r>
        <w:rPr>
          <w:color w:val="000000"/>
        </w:rPr>
        <w:t xml:space="preserve">ONADA Y LOS COMISIONADOS QUE LA </w:t>
      </w:r>
      <w:r w:rsidRPr="00711D33">
        <w:rPr>
          <w:color w:val="000000"/>
        </w:rPr>
        <w:t>SUSCRIBEN”””””””””””””””RUBRICADAS”””””””””””””””””””””””””””””””””””””””</w:t>
      </w:r>
      <w:r>
        <w:rPr>
          <w:color w:val="000000"/>
        </w:rPr>
        <w:t>””</w:t>
      </w:r>
    </w:p>
    <w:p w:rsidR="006A1961" w:rsidRPr="00F336AB" w:rsidRDefault="006A1961" w:rsidP="00DF6F07">
      <w:pPr>
        <w:ind w:firstLine="0"/>
        <w:rPr>
          <w:sz w:val="23"/>
          <w:szCs w:val="23"/>
        </w:rPr>
      </w:pPr>
    </w:p>
    <w:sectPr w:rsidR="006A1961" w:rsidRPr="00F336AB" w:rsidSect="004E5912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8E1" w:rsidRDefault="000A68E1" w:rsidP="00074B48">
      <w:pPr>
        <w:spacing w:after="0" w:line="240" w:lineRule="auto"/>
      </w:pPr>
      <w:r>
        <w:separator/>
      </w:r>
    </w:p>
  </w:endnote>
  <w:endnote w:type="continuationSeparator" w:id="0">
    <w:p w:rsidR="000A68E1" w:rsidRDefault="000A68E1" w:rsidP="00074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435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10C99" w:rsidRDefault="00E10C99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152E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152E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10C99" w:rsidRDefault="00E10C9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8E1" w:rsidRDefault="000A68E1" w:rsidP="00074B48">
      <w:pPr>
        <w:spacing w:after="0" w:line="240" w:lineRule="auto"/>
      </w:pPr>
      <w:r>
        <w:separator/>
      </w:r>
    </w:p>
  </w:footnote>
  <w:footnote w:type="continuationSeparator" w:id="0">
    <w:p w:rsidR="000A68E1" w:rsidRDefault="000A68E1" w:rsidP="00074B48">
      <w:pPr>
        <w:spacing w:after="0" w:line="240" w:lineRule="auto"/>
      </w:pPr>
      <w:r>
        <w:continuationSeparator/>
      </w:r>
    </w:p>
  </w:footnote>
  <w:footnote w:id="1">
    <w:p w:rsidR="00E10C99" w:rsidRPr="00540D91" w:rsidRDefault="00E10C99" w:rsidP="00341829">
      <w:pPr>
        <w:ind w:firstLine="0"/>
        <w:jc w:val="left"/>
        <w:rPr>
          <w:sz w:val="18"/>
          <w:szCs w:val="18"/>
        </w:rPr>
      </w:pPr>
      <w:r w:rsidRPr="00540D91">
        <w:rPr>
          <w:rStyle w:val="Refdenotaalpie"/>
          <w:sz w:val="18"/>
          <w:szCs w:val="18"/>
        </w:rPr>
        <w:footnoteRef/>
      </w:r>
      <w:r w:rsidRPr="00540D91">
        <w:rPr>
          <w:sz w:val="18"/>
          <w:szCs w:val="18"/>
        </w:rPr>
        <w:t xml:space="preserve">http://publica.gobiernoabierto.gob.sv/institutions/presidencia-de-la-republica/information_standards/resoluciones-de-solicitudes, consultado </w:t>
      </w:r>
      <w:r w:rsidR="00341829">
        <w:rPr>
          <w:sz w:val="18"/>
          <w:szCs w:val="18"/>
        </w:rPr>
        <w:t>en el día de la fecha</w:t>
      </w:r>
      <w:r w:rsidRPr="00540D91">
        <w:rPr>
          <w:sz w:val="18"/>
          <w:szCs w:val="18"/>
        </w:rPr>
        <w:t>.</w:t>
      </w:r>
    </w:p>
    <w:p w:rsidR="00E10C99" w:rsidRDefault="00E10C99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57"/>
    <w:rsid w:val="000100DA"/>
    <w:rsid w:val="00074B48"/>
    <w:rsid w:val="00082442"/>
    <w:rsid w:val="00084B4D"/>
    <w:rsid w:val="000956B7"/>
    <w:rsid w:val="00097FAF"/>
    <w:rsid w:val="000A68E1"/>
    <w:rsid w:val="000B2D25"/>
    <w:rsid w:val="001064F2"/>
    <w:rsid w:val="001152EC"/>
    <w:rsid w:val="001219AA"/>
    <w:rsid w:val="00156AA2"/>
    <w:rsid w:val="001A376A"/>
    <w:rsid w:val="001B4A1D"/>
    <w:rsid w:val="001E6E6D"/>
    <w:rsid w:val="002066A6"/>
    <w:rsid w:val="0021465A"/>
    <w:rsid w:val="0022193B"/>
    <w:rsid w:val="00236E3E"/>
    <w:rsid w:val="00256E1A"/>
    <w:rsid w:val="002603DA"/>
    <w:rsid w:val="00261640"/>
    <w:rsid w:val="00284DC6"/>
    <w:rsid w:val="002A6D6A"/>
    <w:rsid w:val="002C25F4"/>
    <w:rsid w:val="002E6747"/>
    <w:rsid w:val="002F24A1"/>
    <w:rsid w:val="0030276F"/>
    <w:rsid w:val="003072FA"/>
    <w:rsid w:val="003140EA"/>
    <w:rsid w:val="00315F52"/>
    <w:rsid w:val="00323A96"/>
    <w:rsid w:val="00324685"/>
    <w:rsid w:val="00341829"/>
    <w:rsid w:val="0034673E"/>
    <w:rsid w:val="0036676E"/>
    <w:rsid w:val="0037037D"/>
    <w:rsid w:val="00382F2A"/>
    <w:rsid w:val="00383318"/>
    <w:rsid w:val="003852D6"/>
    <w:rsid w:val="00391975"/>
    <w:rsid w:val="003D1F6D"/>
    <w:rsid w:val="003D5709"/>
    <w:rsid w:val="00431A32"/>
    <w:rsid w:val="00431F29"/>
    <w:rsid w:val="00445EDC"/>
    <w:rsid w:val="004724B7"/>
    <w:rsid w:val="00490272"/>
    <w:rsid w:val="00490E8F"/>
    <w:rsid w:val="004A23BE"/>
    <w:rsid w:val="004A28A7"/>
    <w:rsid w:val="004A688B"/>
    <w:rsid w:val="004C7965"/>
    <w:rsid w:val="004D42C9"/>
    <w:rsid w:val="004E5912"/>
    <w:rsid w:val="005046DF"/>
    <w:rsid w:val="005345E9"/>
    <w:rsid w:val="00540B04"/>
    <w:rsid w:val="00540D91"/>
    <w:rsid w:val="00545738"/>
    <w:rsid w:val="0054668E"/>
    <w:rsid w:val="00573BCD"/>
    <w:rsid w:val="0058405B"/>
    <w:rsid w:val="005A0613"/>
    <w:rsid w:val="005A36D0"/>
    <w:rsid w:val="005A7BC8"/>
    <w:rsid w:val="005C126F"/>
    <w:rsid w:val="005C6AFB"/>
    <w:rsid w:val="005E1480"/>
    <w:rsid w:val="005E3E02"/>
    <w:rsid w:val="005F3948"/>
    <w:rsid w:val="005F417C"/>
    <w:rsid w:val="005F5137"/>
    <w:rsid w:val="005F7F81"/>
    <w:rsid w:val="00606C2A"/>
    <w:rsid w:val="00652E98"/>
    <w:rsid w:val="00654E78"/>
    <w:rsid w:val="00672D34"/>
    <w:rsid w:val="00681C1E"/>
    <w:rsid w:val="006A1961"/>
    <w:rsid w:val="006D111F"/>
    <w:rsid w:val="006D4948"/>
    <w:rsid w:val="006F38D3"/>
    <w:rsid w:val="006F3A1C"/>
    <w:rsid w:val="006F6475"/>
    <w:rsid w:val="00712B7C"/>
    <w:rsid w:val="007246FA"/>
    <w:rsid w:val="007261D6"/>
    <w:rsid w:val="0073641F"/>
    <w:rsid w:val="00740DEE"/>
    <w:rsid w:val="007411E4"/>
    <w:rsid w:val="00745759"/>
    <w:rsid w:val="00751A6B"/>
    <w:rsid w:val="00765B47"/>
    <w:rsid w:val="00772D4B"/>
    <w:rsid w:val="007849C0"/>
    <w:rsid w:val="007A6C10"/>
    <w:rsid w:val="007D2B14"/>
    <w:rsid w:val="007E009B"/>
    <w:rsid w:val="007E497A"/>
    <w:rsid w:val="007F340C"/>
    <w:rsid w:val="0080347A"/>
    <w:rsid w:val="008123A3"/>
    <w:rsid w:val="008156AF"/>
    <w:rsid w:val="00833D4F"/>
    <w:rsid w:val="00844AC9"/>
    <w:rsid w:val="008C0872"/>
    <w:rsid w:val="008D4AC2"/>
    <w:rsid w:val="008D766A"/>
    <w:rsid w:val="008F7E09"/>
    <w:rsid w:val="0096703D"/>
    <w:rsid w:val="009C1521"/>
    <w:rsid w:val="009C492C"/>
    <w:rsid w:val="00A0045F"/>
    <w:rsid w:val="00A00B1B"/>
    <w:rsid w:val="00A05ED7"/>
    <w:rsid w:val="00A133A5"/>
    <w:rsid w:val="00A267D0"/>
    <w:rsid w:val="00A54BD6"/>
    <w:rsid w:val="00A968AA"/>
    <w:rsid w:val="00AA2041"/>
    <w:rsid w:val="00AB341D"/>
    <w:rsid w:val="00AB5502"/>
    <w:rsid w:val="00AC1D12"/>
    <w:rsid w:val="00AC7DBC"/>
    <w:rsid w:val="00AE77C8"/>
    <w:rsid w:val="00B07654"/>
    <w:rsid w:val="00B12245"/>
    <w:rsid w:val="00B17200"/>
    <w:rsid w:val="00B370AD"/>
    <w:rsid w:val="00B51B67"/>
    <w:rsid w:val="00B52C3E"/>
    <w:rsid w:val="00B81131"/>
    <w:rsid w:val="00B8790F"/>
    <w:rsid w:val="00B94548"/>
    <w:rsid w:val="00B94DBB"/>
    <w:rsid w:val="00BC554B"/>
    <w:rsid w:val="00BD0689"/>
    <w:rsid w:val="00BD08EA"/>
    <w:rsid w:val="00BF0101"/>
    <w:rsid w:val="00BF0924"/>
    <w:rsid w:val="00BF4252"/>
    <w:rsid w:val="00C15F03"/>
    <w:rsid w:val="00C238CD"/>
    <w:rsid w:val="00C35077"/>
    <w:rsid w:val="00C618CB"/>
    <w:rsid w:val="00C76901"/>
    <w:rsid w:val="00C817F2"/>
    <w:rsid w:val="00C87D57"/>
    <w:rsid w:val="00CB3AAB"/>
    <w:rsid w:val="00CF1150"/>
    <w:rsid w:val="00CF2872"/>
    <w:rsid w:val="00CF2E74"/>
    <w:rsid w:val="00D051E6"/>
    <w:rsid w:val="00D37D79"/>
    <w:rsid w:val="00DA1925"/>
    <w:rsid w:val="00DA5700"/>
    <w:rsid w:val="00DA6DC5"/>
    <w:rsid w:val="00DF2989"/>
    <w:rsid w:val="00DF35D2"/>
    <w:rsid w:val="00DF6F07"/>
    <w:rsid w:val="00E10C99"/>
    <w:rsid w:val="00E123A7"/>
    <w:rsid w:val="00E422BD"/>
    <w:rsid w:val="00E60A57"/>
    <w:rsid w:val="00E7751E"/>
    <w:rsid w:val="00E8110B"/>
    <w:rsid w:val="00EB2816"/>
    <w:rsid w:val="00ED2EEE"/>
    <w:rsid w:val="00EF0008"/>
    <w:rsid w:val="00F01772"/>
    <w:rsid w:val="00F077AC"/>
    <w:rsid w:val="00F1493D"/>
    <w:rsid w:val="00F30DD7"/>
    <w:rsid w:val="00F336AB"/>
    <w:rsid w:val="00F53D74"/>
    <w:rsid w:val="00F72048"/>
    <w:rsid w:val="00FA42F3"/>
    <w:rsid w:val="00FA561B"/>
    <w:rsid w:val="00FC14E8"/>
    <w:rsid w:val="00FC2193"/>
    <w:rsid w:val="00FC543E"/>
    <w:rsid w:val="00FD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0916344-E005-48E9-BF0F-AD06C6FB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A57"/>
    <w:pPr>
      <w:tabs>
        <w:tab w:val="left" w:pos="1260"/>
      </w:tabs>
      <w:spacing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074B48"/>
    <w:pPr>
      <w:tabs>
        <w:tab w:val="clear" w:pos="1260"/>
      </w:tabs>
      <w:spacing w:after="0" w:line="240" w:lineRule="auto"/>
      <w:ind w:firstLine="0"/>
      <w:jc w:val="left"/>
    </w:pPr>
    <w:rPr>
      <w:rFonts w:eastAsia="Times New Roman"/>
      <w:sz w:val="20"/>
      <w:szCs w:val="20"/>
      <w:lang w:val="es-SV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74B48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074B4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573BCD"/>
    <w:pPr>
      <w:tabs>
        <w:tab w:val="clear" w:pos="1260"/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3BCD"/>
    <w:rPr>
      <w:rFonts w:ascii="Times New Roman" w:eastAsia="Calibri" w:hAnsi="Times New Roman" w:cs="Times New Roman"/>
      <w:sz w:val="24"/>
      <w:szCs w:val="24"/>
      <w:lang w:val="es-US"/>
    </w:rPr>
  </w:style>
  <w:style w:type="paragraph" w:styleId="Piedepgina">
    <w:name w:val="footer"/>
    <w:basedOn w:val="Normal"/>
    <w:link w:val="PiedepginaCar"/>
    <w:uiPriority w:val="99"/>
    <w:unhideWhenUsed/>
    <w:rsid w:val="00573BCD"/>
    <w:pPr>
      <w:tabs>
        <w:tab w:val="clear" w:pos="1260"/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3BCD"/>
    <w:rPr>
      <w:rFonts w:ascii="Times New Roman" w:eastAsia="Calibri" w:hAnsi="Times New Roman" w:cs="Times New Roman"/>
      <w:sz w:val="24"/>
      <w:szCs w:val="24"/>
      <w:lang w:val="es-US"/>
    </w:rPr>
  </w:style>
  <w:style w:type="character" w:styleId="Hipervnculo">
    <w:name w:val="Hyperlink"/>
    <w:basedOn w:val="Fuentedeprrafopredeter"/>
    <w:uiPriority w:val="99"/>
    <w:unhideWhenUsed/>
    <w:rsid w:val="00C3507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46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6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4F2"/>
    <w:rPr>
      <w:rFonts w:ascii="Segoe UI" w:eastAsia="Calibri" w:hAnsi="Segoe UI" w:cs="Segoe UI"/>
      <w:sz w:val="18"/>
      <w:szCs w:val="18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73EB5-DCAC-44D1-AE35-EDE57EE3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1258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alonso</dc:creator>
  <cp:lastModifiedBy>IAIP 8</cp:lastModifiedBy>
  <cp:revision>5</cp:revision>
  <cp:lastPrinted>2015-09-01T17:14:00Z</cp:lastPrinted>
  <dcterms:created xsi:type="dcterms:W3CDTF">2015-09-01T12:49:00Z</dcterms:created>
  <dcterms:modified xsi:type="dcterms:W3CDTF">2018-09-13T15:05:00Z</dcterms:modified>
</cp:coreProperties>
</file>